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08C5C">
      <w:pPr>
        <w:spacing w:line="560" w:lineRule="exact"/>
        <w:jc w:val="center"/>
        <w:rPr>
          <w:rFonts w:asciiTheme="majorEastAsia" w:hAnsiTheme="majorEastAsia" w:eastAsiaTheme="majorEastAsia"/>
          <w:b/>
          <w:color w:val="000000"/>
          <w:sz w:val="44"/>
          <w:szCs w:val="44"/>
          <w:highlight w:val="none"/>
        </w:rPr>
      </w:pPr>
      <w:bookmarkStart w:id="0" w:name="_GoBack"/>
      <w:bookmarkEnd w:id="0"/>
      <w:r>
        <w:rPr>
          <w:rFonts w:hint="eastAsia" w:asciiTheme="majorEastAsia" w:hAnsiTheme="majorEastAsia" w:eastAsiaTheme="majorEastAsia"/>
          <w:b/>
          <w:color w:val="000000"/>
          <w:sz w:val="44"/>
          <w:szCs w:val="44"/>
          <w:highlight w:val="none"/>
        </w:rPr>
        <w:t>北京科技协作中心202</w:t>
      </w:r>
      <w:r>
        <w:rPr>
          <w:rFonts w:asciiTheme="majorEastAsia" w:hAnsiTheme="majorEastAsia" w:eastAsiaTheme="majorEastAsia"/>
          <w:b/>
          <w:color w:val="000000"/>
          <w:sz w:val="44"/>
          <w:szCs w:val="44"/>
          <w:highlight w:val="none"/>
        </w:rPr>
        <w:t>1</w:t>
      </w:r>
      <w:r>
        <w:rPr>
          <w:rFonts w:hint="eastAsia" w:asciiTheme="majorEastAsia" w:hAnsiTheme="majorEastAsia" w:eastAsiaTheme="majorEastAsia"/>
          <w:b/>
          <w:color w:val="000000"/>
          <w:sz w:val="44"/>
          <w:szCs w:val="44"/>
          <w:highlight w:val="none"/>
        </w:rPr>
        <w:t>年财政预算信息</w:t>
      </w:r>
    </w:p>
    <w:p w14:paraId="605BA72F">
      <w:pPr>
        <w:spacing w:line="240" w:lineRule="exact"/>
        <w:jc w:val="center"/>
        <w:rPr>
          <w:rFonts w:asciiTheme="majorEastAsia" w:hAnsiTheme="majorEastAsia" w:eastAsiaTheme="majorEastAsia"/>
          <w:color w:val="000000"/>
          <w:sz w:val="44"/>
          <w:szCs w:val="44"/>
          <w:highlight w:val="none"/>
        </w:rPr>
      </w:pPr>
    </w:p>
    <w:p w14:paraId="57C735A0">
      <w:pPr>
        <w:spacing w:line="240" w:lineRule="exact"/>
        <w:jc w:val="center"/>
        <w:rPr>
          <w:rFonts w:asciiTheme="majorEastAsia" w:hAnsiTheme="majorEastAsia" w:eastAsiaTheme="majorEastAsia"/>
          <w:color w:val="000000"/>
          <w:sz w:val="44"/>
          <w:szCs w:val="44"/>
          <w:highlight w:val="none"/>
        </w:rPr>
      </w:pPr>
    </w:p>
    <w:p w14:paraId="7B4FEA55">
      <w:pPr>
        <w:spacing w:line="560" w:lineRule="exact"/>
        <w:jc w:val="center"/>
        <w:rPr>
          <w:rFonts w:asciiTheme="majorEastAsia" w:hAnsiTheme="majorEastAsia" w:eastAsiaTheme="majorEastAsia"/>
          <w:color w:val="000000"/>
          <w:sz w:val="44"/>
          <w:szCs w:val="44"/>
          <w:highlight w:val="none"/>
        </w:rPr>
      </w:pPr>
      <w:r>
        <w:rPr>
          <w:rFonts w:hint="eastAsia" w:asciiTheme="majorEastAsia" w:hAnsiTheme="majorEastAsia" w:eastAsiaTheme="majorEastAsia"/>
          <w:color w:val="000000"/>
          <w:sz w:val="44"/>
          <w:szCs w:val="44"/>
          <w:highlight w:val="none"/>
        </w:rPr>
        <w:t>目   录</w:t>
      </w:r>
    </w:p>
    <w:p w14:paraId="79C84052">
      <w:pPr>
        <w:spacing w:line="240" w:lineRule="exact"/>
        <w:jc w:val="center"/>
        <w:rPr>
          <w:rFonts w:ascii="方正小标宋简体" w:eastAsia="方正小标宋简体"/>
          <w:color w:val="000000"/>
          <w:sz w:val="32"/>
          <w:szCs w:val="32"/>
          <w:highlight w:val="none"/>
        </w:rPr>
      </w:pPr>
    </w:p>
    <w:p w14:paraId="01CD94CD">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14:paraId="575FE4B4">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14:paraId="1292D94C">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14:paraId="35B6AC33">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14:paraId="24215AA3">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四、单位“三公”经费财政拨款预算说明</w:t>
      </w:r>
    </w:p>
    <w:p w14:paraId="2E260CE6">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14:paraId="46BA6EC0">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14:paraId="193ADD71">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14:paraId="087C9AFE">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14:paraId="15332A9F">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二、收入总表    </w:t>
      </w:r>
    </w:p>
    <w:p w14:paraId="0E54BAD8">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三、支出总表</w:t>
      </w:r>
    </w:p>
    <w:p w14:paraId="5BD0DB8D">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四、政府采购预算明细表</w:t>
      </w:r>
    </w:p>
    <w:p w14:paraId="0FE2BF35">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14:paraId="7A341019">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六、一般公共预算财政拨款支出表</w:t>
      </w:r>
    </w:p>
    <w:p w14:paraId="6A13B3AA">
      <w:pPr>
        <w:autoSpaceDE w:val="0"/>
        <w:autoSpaceDN w:val="0"/>
        <w:adjustRightInd w:val="0"/>
        <w:spacing w:line="560" w:lineRule="exact"/>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 xml:space="preserve">    </w:t>
      </w:r>
      <w:r>
        <w:rPr>
          <w:rFonts w:hint="eastAsia" w:ascii="仿宋_GB2312" w:eastAsia="仿宋_GB2312" w:cs="宋体"/>
          <w:color w:val="000000"/>
          <w:spacing w:val="-16"/>
          <w:kern w:val="0"/>
          <w:sz w:val="32"/>
          <w:szCs w:val="32"/>
          <w:highlight w:val="none"/>
          <w:lang w:val="zh-CN"/>
        </w:rPr>
        <w:t>七、一般公共预算财政拨款基本支出表</w:t>
      </w:r>
    </w:p>
    <w:p w14:paraId="59D4874B">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八、一般公共预算财政拨款项目支出表</w:t>
      </w:r>
    </w:p>
    <w:p w14:paraId="54AA403A">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14:paraId="7630D04A">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14:paraId="632DF4DB">
      <w:pPr>
        <w:autoSpaceDE w:val="0"/>
        <w:autoSpaceDN w:val="0"/>
        <w:adjustRightInd w:val="0"/>
        <w:spacing w:line="560" w:lineRule="exact"/>
        <w:ind w:firstLine="576"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spacing w:val="-16"/>
          <w:kern w:val="0"/>
          <w:sz w:val="32"/>
          <w:szCs w:val="32"/>
          <w:highlight w:val="none"/>
          <w:lang w:val="zh-CN"/>
        </w:rPr>
        <w:t>十一、财政拨款（含一般公共预算和政府性基金预算）</w:t>
      </w:r>
      <w:r>
        <w:rPr>
          <w:rFonts w:hint="eastAsia" w:ascii="仿宋_GB2312" w:eastAsia="仿宋_GB2312" w:cs="宋体"/>
          <w:color w:val="000000"/>
          <w:kern w:val="0"/>
          <w:sz w:val="32"/>
          <w:szCs w:val="32"/>
          <w:highlight w:val="none"/>
          <w:lang w:val="zh-CN"/>
        </w:rPr>
        <w:t>“三公”经费支出表</w:t>
      </w:r>
    </w:p>
    <w:p w14:paraId="1BF4C696">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highlight w:val="none"/>
          <w:lang w:val="zh-CN"/>
        </w:rPr>
      </w:pPr>
      <w:r>
        <w:rPr>
          <w:rFonts w:hint="eastAsia" w:ascii="仿宋_GB2312" w:eastAsia="仿宋_GB2312" w:cs="宋体"/>
          <w:color w:val="000000"/>
          <w:spacing w:val="-18"/>
          <w:kern w:val="0"/>
          <w:sz w:val="32"/>
          <w:szCs w:val="32"/>
          <w:highlight w:val="none"/>
          <w:lang w:val="zh-CN"/>
        </w:rPr>
        <w:t>十二、政府购买服务预算财政拨款明细表</w:t>
      </w:r>
    </w:p>
    <w:p w14:paraId="7426B6FA">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highlight w:val="none"/>
          <w:lang w:val="zh-CN"/>
        </w:rPr>
        <w:t>十三、项目支出绩效目标申报表</w:t>
      </w:r>
    </w:p>
    <w:p w14:paraId="57D157DF">
      <w:pPr>
        <w:spacing w:line="560" w:lineRule="exact"/>
        <w:jc w:val="center"/>
        <w:rPr>
          <w:rFonts w:asciiTheme="majorEastAsia" w:hAnsiTheme="majorEastAsia" w:eastAsiaTheme="majorEastAsia"/>
          <w:b/>
          <w:color w:val="000000"/>
          <w:sz w:val="32"/>
          <w:szCs w:val="32"/>
          <w:highlight w:val="none"/>
        </w:rPr>
      </w:pPr>
      <w:r>
        <w:rPr>
          <w:rFonts w:hint="eastAsia" w:asciiTheme="majorEastAsia" w:hAnsiTheme="majorEastAsia" w:eastAsiaTheme="majorEastAsia"/>
          <w:b/>
          <w:color w:val="000000"/>
          <w:sz w:val="32"/>
          <w:szCs w:val="32"/>
          <w:highlight w:val="none"/>
        </w:rPr>
        <w:t>第一部分  2021年北京科技协作中心预算情况说明</w:t>
      </w:r>
    </w:p>
    <w:p w14:paraId="0FBCB639">
      <w:pPr>
        <w:spacing w:line="360" w:lineRule="auto"/>
        <w:rPr>
          <w:rFonts w:ascii="仿宋_GB2312" w:eastAsia="仿宋_GB2312"/>
          <w:color w:val="000000"/>
          <w:sz w:val="32"/>
          <w:szCs w:val="32"/>
          <w:highlight w:val="none"/>
        </w:rPr>
      </w:pPr>
    </w:p>
    <w:p w14:paraId="284FC277">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一、单位基本情况</w:t>
      </w:r>
    </w:p>
    <w:p w14:paraId="17FE357A">
      <w:pPr>
        <w:spacing w:line="560" w:lineRule="exact"/>
        <w:ind w:firstLine="643" w:firstLineChars="200"/>
        <w:rPr>
          <w:rFonts w:ascii="仿宋_GB2312" w:eastAsia="仿宋_GB2312"/>
          <w:b/>
          <w:bCs/>
          <w:sz w:val="32"/>
          <w:szCs w:val="32"/>
          <w:highlight w:val="none"/>
        </w:rPr>
      </w:pPr>
      <w:r>
        <w:rPr>
          <w:rFonts w:hint="eastAsia" w:ascii="仿宋_GB2312" w:eastAsia="仿宋_GB2312"/>
          <w:b/>
          <w:bCs/>
          <w:sz w:val="32"/>
          <w:szCs w:val="32"/>
          <w:highlight w:val="none"/>
        </w:rPr>
        <w:t>1、主要职责</w:t>
      </w:r>
    </w:p>
    <w:p w14:paraId="2BF7ADA3">
      <w:pPr>
        <w:spacing w:line="560" w:lineRule="exact"/>
        <w:ind w:firstLine="960" w:firstLineChars="300"/>
        <w:rPr>
          <w:rFonts w:ascii="仿宋_GB2312" w:eastAsia="仿宋_GB2312"/>
          <w:bCs/>
          <w:sz w:val="32"/>
          <w:szCs w:val="32"/>
          <w:highlight w:val="none"/>
        </w:rPr>
      </w:pPr>
      <w:r>
        <w:rPr>
          <w:rFonts w:hint="eastAsia" w:ascii="仿宋_GB2312" w:eastAsia="仿宋_GB2312"/>
          <w:bCs/>
          <w:sz w:val="32"/>
          <w:szCs w:val="32"/>
          <w:highlight w:val="none"/>
        </w:rPr>
        <w:t>2007年市编办批复北京科技协作中心的主要职责包括：协助政府有关部门制定和落实北京地区科技工作方面规划、计划和政策、措施；承担联系中央在京科研机构的事务性、辅助性工作，协助整合首都科技资源；具体组织本市与中央在京科研机构的技术合同认定登记工作；协助承担本市新技术新产品新服务认定和企业研发项目鉴定工作；协助实施北京地区对外科技交流与合作工作。</w:t>
      </w:r>
    </w:p>
    <w:p w14:paraId="1D08F56F">
      <w:pPr>
        <w:spacing w:line="560" w:lineRule="exact"/>
        <w:ind w:firstLine="640" w:firstLineChars="200"/>
        <w:rPr>
          <w:rFonts w:ascii="楷体" w:hAnsi="楷体" w:eastAsia="楷体"/>
          <w:bCs/>
          <w:sz w:val="32"/>
          <w:szCs w:val="32"/>
          <w:highlight w:val="none"/>
        </w:rPr>
      </w:pPr>
      <w:r>
        <w:rPr>
          <w:rFonts w:hint="eastAsia" w:ascii="楷体" w:hAnsi="楷体" w:eastAsia="楷体"/>
          <w:bCs/>
          <w:sz w:val="32"/>
          <w:szCs w:val="32"/>
          <w:highlight w:val="none"/>
        </w:rPr>
        <w:t>---市科委赋予协作中心在全国科创中心建设中的职责</w:t>
      </w:r>
    </w:p>
    <w:p w14:paraId="45A75F14">
      <w:pPr>
        <w:spacing w:line="56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（1）承担服务央企科技创新工作；</w:t>
      </w:r>
    </w:p>
    <w:p w14:paraId="47593EE4">
      <w:pPr>
        <w:spacing w:line="56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（2）协助服务未来科学城建设具体工作；</w:t>
      </w:r>
    </w:p>
    <w:p w14:paraId="43F6966B">
      <w:pPr>
        <w:spacing w:line="56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（3）承担军民融合科技创新具体工作；</w:t>
      </w:r>
    </w:p>
    <w:p w14:paraId="1527D2CE">
      <w:pPr>
        <w:spacing w:line="560" w:lineRule="exact"/>
        <w:ind w:firstLine="640" w:firstLineChars="200"/>
        <w:rPr>
          <w:rFonts w:ascii="仿宋_GB2312" w:eastAsia="仿宋_GB2312"/>
          <w:bCs/>
          <w:sz w:val="32"/>
          <w:szCs w:val="32"/>
          <w:highlight w:val="none"/>
        </w:rPr>
      </w:pPr>
      <w:r>
        <w:rPr>
          <w:rFonts w:hint="eastAsia" w:ascii="仿宋_GB2312" w:eastAsia="仿宋_GB2312"/>
          <w:bCs/>
          <w:sz w:val="32"/>
          <w:szCs w:val="32"/>
          <w:highlight w:val="none"/>
        </w:rPr>
        <w:t>（4）承担首都科技志愿服务工作。</w:t>
      </w:r>
    </w:p>
    <w:p w14:paraId="638F51F3">
      <w:pPr>
        <w:snapToGrid w:val="0"/>
        <w:spacing w:line="520" w:lineRule="exact"/>
        <w:ind w:firstLine="643" w:firstLineChars="200"/>
        <w:rPr>
          <w:rFonts w:ascii="仿宋_GB2312" w:hAnsi="仿宋" w:eastAsia="仿宋_GB2312"/>
          <w:b/>
          <w:sz w:val="32"/>
          <w:szCs w:val="32"/>
          <w:highlight w:val="none"/>
        </w:rPr>
      </w:pPr>
      <w:r>
        <w:rPr>
          <w:rFonts w:hint="eastAsia" w:ascii="仿宋_GB2312" w:hAnsi="仿宋" w:eastAsia="仿宋_GB2312"/>
          <w:b/>
          <w:sz w:val="32"/>
          <w:szCs w:val="32"/>
          <w:highlight w:val="none"/>
        </w:rPr>
        <w:t>2．机构设置情况</w:t>
      </w:r>
    </w:p>
    <w:p w14:paraId="709F8FC2">
      <w:pPr>
        <w:snapToGrid w:val="0"/>
        <w:spacing w:line="520" w:lineRule="exact"/>
        <w:ind w:firstLine="640" w:firstLineChars="200"/>
        <w:rPr>
          <w:rFonts w:ascii="仿宋_GB2312" w:hAnsi="仿宋" w:eastAsia="仿宋_GB2312"/>
          <w:sz w:val="32"/>
          <w:szCs w:val="32"/>
          <w:highlight w:val="none"/>
        </w:rPr>
      </w:pPr>
      <w:r>
        <w:rPr>
          <w:rFonts w:hint="eastAsia" w:ascii="仿宋_GB2312" w:eastAsia="仿宋_GB2312"/>
          <w:bCs/>
          <w:sz w:val="32"/>
          <w:szCs w:val="32"/>
          <w:highlight w:val="none"/>
        </w:rPr>
        <w:t>北京科技协作中心于1983年经北京市人民政府批准成立的市政府直属事业单位（</w:t>
      </w:r>
      <w:r>
        <w:rPr>
          <w:rFonts w:hint="eastAsia" w:ascii="仿宋_GB2312" w:hAnsi="仿宋" w:eastAsia="仿宋_GB2312"/>
          <w:sz w:val="32"/>
          <w:szCs w:val="32"/>
          <w:highlight w:val="none"/>
        </w:rPr>
        <w:t>京政办发【1983】94号</w:t>
      </w:r>
      <w:r>
        <w:rPr>
          <w:rFonts w:hint="eastAsia" w:ascii="仿宋_GB2312" w:eastAsia="仿宋_GB2312"/>
          <w:bCs/>
          <w:sz w:val="32"/>
          <w:szCs w:val="32"/>
          <w:highlight w:val="none"/>
        </w:rPr>
        <w:t>）。2019年机构改革调整为市科委管理事业单位，</w:t>
      </w:r>
      <w:r>
        <w:rPr>
          <w:rFonts w:hint="eastAsia" w:ascii="仿宋_GB2312" w:hAnsi="仿宋" w:eastAsia="仿宋_GB2312"/>
          <w:sz w:val="32"/>
          <w:szCs w:val="32"/>
          <w:highlight w:val="none"/>
        </w:rPr>
        <w:t>内设7个处室：办公室、合作处、项目管理处、公共服务处、技术合同登记处、政策研究室、财务审计处。</w:t>
      </w:r>
    </w:p>
    <w:p w14:paraId="534DA1DC">
      <w:pPr>
        <w:ind w:firstLine="555"/>
        <w:rPr>
          <w:rFonts w:ascii="仿宋_GB2312" w:hAnsi="仿宋" w:eastAsia="仿宋_GB2312"/>
          <w:b/>
          <w:sz w:val="32"/>
          <w:szCs w:val="32"/>
          <w:highlight w:val="none"/>
        </w:rPr>
      </w:pPr>
      <w:r>
        <w:rPr>
          <w:rFonts w:hint="eastAsia" w:ascii="仿宋_GB2312" w:hAnsi="仿宋" w:eastAsia="仿宋_GB2312"/>
          <w:b/>
          <w:sz w:val="32"/>
          <w:szCs w:val="32"/>
          <w:highlight w:val="none"/>
        </w:rPr>
        <w:t>3．人员情况</w:t>
      </w:r>
    </w:p>
    <w:p w14:paraId="522E4835">
      <w:pPr>
        <w:ind w:firstLine="555"/>
        <w:rPr>
          <w:rFonts w:ascii="仿宋_GB2312" w:hAnsi="Calibri" w:eastAsia="仿宋_GB2312"/>
          <w:sz w:val="32"/>
          <w:szCs w:val="32"/>
          <w:highlight w:val="none"/>
        </w:rPr>
      </w:pPr>
      <w:r>
        <w:rPr>
          <w:rFonts w:hint="eastAsia" w:ascii="仿宋_GB2312" w:hAnsi="Calibri" w:eastAsia="仿宋_GB2312"/>
          <w:sz w:val="32"/>
          <w:szCs w:val="32"/>
          <w:highlight w:val="none"/>
        </w:rPr>
        <w:t>北京科技协作中心事业编制50人，实际42人；聘用人员0人。</w:t>
      </w:r>
    </w:p>
    <w:p w14:paraId="1DFF7832">
      <w:pPr>
        <w:snapToGrid w:val="0"/>
        <w:spacing w:line="520" w:lineRule="exact"/>
        <w:ind w:firstLine="640" w:firstLineChars="200"/>
        <w:rPr>
          <w:rFonts w:ascii="仿宋_GB2312" w:eastAsia="仿宋_GB2312"/>
          <w:sz w:val="32"/>
          <w:szCs w:val="32"/>
          <w:highlight w:val="none"/>
        </w:rPr>
      </w:pPr>
      <w:r>
        <w:rPr>
          <w:rFonts w:hint="eastAsia" w:ascii="仿宋_GB2312" w:hAnsi="Calibri" w:eastAsia="仿宋_GB2312"/>
          <w:sz w:val="32"/>
          <w:szCs w:val="32"/>
          <w:highlight w:val="none"/>
        </w:rPr>
        <w:t>离退休人员36人，其中：离休0人，退休36人。</w:t>
      </w:r>
    </w:p>
    <w:p w14:paraId="672DF02D">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二、2021年收入及支出总体情况</w:t>
      </w:r>
    </w:p>
    <w:p w14:paraId="0E6E22E5">
      <w:pPr>
        <w:spacing w:line="560" w:lineRule="exact"/>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（一）收入预算说明</w:t>
      </w:r>
    </w:p>
    <w:p w14:paraId="27F3D087">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2021年预算收入3450.22万元，比2020年3264.47万元增加185.75万元，增长5.69%，增加主要原因：</w:t>
      </w:r>
      <w:r>
        <w:rPr>
          <w:rFonts w:hint="eastAsia" w:ascii="仿宋_GB2312" w:hAnsi="Calibri" w:eastAsia="仿宋_GB2312" w:cs="Droid Sans"/>
          <w:i w:val="0"/>
          <w:iCs w:val="0"/>
          <w:caps w:val="0"/>
          <w:spacing w:val="0"/>
          <w:sz w:val="32"/>
          <w:szCs w:val="32"/>
          <w:highlight w:val="none"/>
          <w:shd w:val="clear"/>
        </w:rPr>
        <w:t>由于人员变动</w:t>
      </w:r>
      <w:del w:id="0" w:author="刘振江" w:date="2025-01-26T15:03:13Z">
        <w:r>
          <w:rPr>
            <w:rFonts w:hint="eastAsia" w:ascii="仿宋_GB2312" w:hAnsi="Calibri" w:eastAsia="仿宋_GB2312" w:cs="Droid Sans"/>
            <w:i w:val="0"/>
            <w:iCs w:val="0"/>
            <w:caps w:val="0"/>
            <w:spacing w:val="0"/>
            <w:sz w:val="32"/>
            <w:szCs w:val="32"/>
            <w:highlight w:val="none"/>
            <w:shd w:val="clear"/>
          </w:rPr>
          <w:delText>、以及</w:delText>
        </w:r>
      </w:del>
      <w:ins w:id="1" w:author="刘振江" w:date="2025-01-26T15:03:13Z">
        <w:r>
          <w:rPr>
            <w:rFonts w:hint="eastAsia" w:ascii="仿宋_GB2312" w:hAnsi="Calibri" w:eastAsia="仿宋_GB2312" w:cs="Droid Sans"/>
            <w:i w:val="0"/>
            <w:iCs w:val="0"/>
            <w:caps w:val="0"/>
            <w:spacing w:val="0"/>
            <w:sz w:val="32"/>
            <w:szCs w:val="32"/>
            <w:highlight w:val="none"/>
            <w:shd w:val="clear"/>
            <w:lang w:eastAsia="zh-CN"/>
          </w:rPr>
          <w:t>以及</w:t>
        </w:r>
      </w:ins>
      <w:r>
        <w:rPr>
          <w:rFonts w:hint="eastAsia" w:ascii="仿宋_GB2312" w:hAnsi="Calibri" w:eastAsia="仿宋_GB2312" w:cs="Droid Sans"/>
          <w:i w:val="0"/>
          <w:iCs w:val="0"/>
          <w:caps w:val="0"/>
          <w:spacing w:val="0"/>
          <w:sz w:val="32"/>
          <w:szCs w:val="32"/>
          <w:highlight w:val="none"/>
          <w:shd w:val="clear"/>
        </w:rPr>
        <w:t>落实人员正常调资等有关政策</w:t>
      </w:r>
      <w:r>
        <w:rPr>
          <w:rFonts w:hint="eastAsia" w:ascii="仿宋_GB2312" w:hAnsi="Calibri" w:eastAsia="仿宋_GB2312" w:cs="Droid Sans"/>
          <w:i w:val="0"/>
          <w:iCs w:val="0"/>
          <w:caps w:val="0"/>
          <w:spacing w:val="0"/>
          <w:sz w:val="32"/>
          <w:szCs w:val="32"/>
          <w:highlight w:val="none"/>
          <w:shd w:val="clear"/>
          <w:lang w:eastAsia="zh-CN"/>
        </w:rPr>
        <w:t>；</w:t>
      </w:r>
      <w:r>
        <w:rPr>
          <w:rFonts w:hint="eastAsia" w:ascii="仿宋_GB2312" w:hAnsi="Calibri" w:eastAsia="仿宋_GB2312" w:cs="Droid Sans"/>
          <w:i w:val="0"/>
          <w:iCs w:val="0"/>
          <w:caps w:val="0"/>
          <w:spacing w:val="0"/>
          <w:sz w:val="32"/>
          <w:szCs w:val="32"/>
          <w:highlight w:val="none"/>
          <w:shd w:val="clear"/>
          <w:lang w:val="en-US" w:eastAsia="zh-CN"/>
        </w:rPr>
        <w:t>以及根据工作需求，增加了部分项目经费。</w:t>
      </w:r>
      <w:r>
        <w:rPr>
          <w:rFonts w:hint="eastAsia" w:ascii="仿宋_GB2312" w:hAnsi="Calibri" w:eastAsia="仿宋_GB2312"/>
          <w:sz w:val="32"/>
          <w:szCs w:val="32"/>
          <w:highlight w:val="none"/>
        </w:rPr>
        <w:t>其中：财政拨款3397.63万元,比2020年3253.45万元增加144.19万元；统筹使用结余资金安排预算52.58万元,比2020年11.02万元增加41.56万元；其他资金0万元,与2020年持平。</w:t>
      </w:r>
    </w:p>
    <w:p w14:paraId="014DE01E">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（二）支出预算说明</w:t>
      </w:r>
    </w:p>
    <w:p w14:paraId="11863977">
      <w:pPr>
        <w:ind w:firstLine="640" w:firstLineChars="200"/>
        <w:rPr>
          <w:rFonts w:ascii="仿宋_GB2312" w:eastAsia="仿宋_GB2312"/>
          <w:color w:val="000000"/>
          <w:sz w:val="32"/>
          <w:szCs w:val="32"/>
          <w:highlight w:val="none"/>
        </w:rPr>
      </w:pPr>
      <w:r>
        <w:rPr>
          <w:rFonts w:hint="eastAsia" w:ascii="仿宋_GB2312" w:hAnsi="Calibri" w:eastAsia="仿宋_GB2312"/>
          <w:sz w:val="32"/>
          <w:szCs w:val="32"/>
          <w:highlight w:val="none"/>
        </w:rPr>
        <w:t>2021年基本支出预算1655.03万元，占总支出预算47.97%，比2020年1492.10万元增加162.93万元，增长10.92%，增加主要原因：</w:t>
      </w:r>
      <w:r>
        <w:rPr>
          <w:rFonts w:hint="eastAsia" w:ascii="仿宋_GB2312" w:hAnsi="Calibri" w:eastAsia="仿宋_GB2312" w:cs="Droid Sans"/>
          <w:i w:val="0"/>
          <w:iCs w:val="0"/>
          <w:caps w:val="0"/>
          <w:color w:val="auto"/>
          <w:spacing w:val="0"/>
          <w:sz w:val="32"/>
          <w:szCs w:val="32"/>
          <w:highlight w:val="none"/>
          <w:shd w:val="clear" w:fill="auto"/>
        </w:rPr>
        <w:t>由于人员变动</w:t>
      </w:r>
      <w:del w:id="2" w:author="刘振江" w:date="2025-01-26T15:03:13Z">
        <w:r>
          <w:rPr>
            <w:rFonts w:hint="eastAsia" w:ascii="仿宋_GB2312" w:hAnsi="Calibri" w:eastAsia="仿宋_GB2312" w:cs="Droid Sans"/>
            <w:i w:val="0"/>
            <w:iCs w:val="0"/>
            <w:caps w:val="0"/>
            <w:color w:val="auto"/>
            <w:spacing w:val="0"/>
            <w:sz w:val="32"/>
            <w:szCs w:val="32"/>
            <w:highlight w:val="none"/>
            <w:shd w:val="clear" w:fill="auto"/>
          </w:rPr>
          <w:delText>、以及</w:delText>
        </w:r>
      </w:del>
      <w:ins w:id="3" w:author="刘振江" w:date="2025-01-26T15:03:13Z">
        <w:r>
          <w:rPr>
            <w:rFonts w:hint="eastAsia" w:ascii="仿宋_GB2312" w:hAnsi="Calibri" w:eastAsia="仿宋_GB2312" w:cs="Droid Sans"/>
            <w:i w:val="0"/>
            <w:iCs w:val="0"/>
            <w:caps w:val="0"/>
            <w:color w:val="auto"/>
            <w:spacing w:val="0"/>
            <w:sz w:val="32"/>
            <w:szCs w:val="32"/>
            <w:highlight w:val="none"/>
            <w:shd w:val="clear" w:fill="auto"/>
            <w:lang w:eastAsia="zh-CN"/>
          </w:rPr>
          <w:t>以及</w:t>
        </w:r>
      </w:ins>
      <w:r>
        <w:rPr>
          <w:rFonts w:hint="eastAsia" w:ascii="仿宋_GB2312" w:hAnsi="Calibri" w:eastAsia="仿宋_GB2312" w:cs="Droid Sans"/>
          <w:i w:val="0"/>
          <w:iCs w:val="0"/>
          <w:caps w:val="0"/>
          <w:color w:val="auto"/>
          <w:spacing w:val="0"/>
          <w:sz w:val="32"/>
          <w:szCs w:val="32"/>
          <w:highlight w:val="none"/>
          <w:shd w:val="clear" w:fill="auto"/>
        </w:rPr>
        <w:t>落实人员正常调资等有关政策</w:t>
      </w:r>
      <w:r>
        <w:rPr>
          <w:rFonts w:hint="eastAsia" w:ascii="仿宋_GB2312" w:hAnsi="Calibri" w:eastAsia="仿宋_GB2312" w:cs="Droid Sans"/>
          <w:i w:val="0"/>
          <w:iCs w:val="0"/>
          <w:caps w:val="0"/>
          <w:spacing w:val="0"/>
          <w:sz w:val="32"/>
          <w:szCs w:val="32"/>
          <w:highlight w:val="none"/>
          <w:shd w:val="clear"/>
          <w:lang w:eastAsia="zh-CN"/>
        </w:rPr>
        <w:t>；</w:t>
      </w:r>
      <w:r>
        <w:rPr>
          <w:rFonts w:hint="eastAsia" w:ascii="仿宋_GB2312" w:hAnsi="Calibri" w:eastAsia="仿宋_GB2312"/>
          <w:sz w:val="32"/>
          <w:szCs w:val="32"/>
          <w:highlight w:val="none"/>
        </w:rPr>
        <w:t>项目支出预算1795.19万元，比2020年1772.37万元增加22.82万元，增长1.29%，增加主要原因：增加了对“新技术新产品（服务）认定系统运行维护”经费。</w:t>
      </w:r>
    </w:p>
    <w:p w14:paraId="6266585B">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三、主要支出情况</w:t>
      </w:r>
    </w:p>
    <w:p w14:paraId="273823B9">
      <w:pPr>
        <w:ind w:firstLine="555"/>
        <w:rPr>
          <w:rFonts w:ascii="仿宋_GB2312" w:hAnsi="Calibri" w:eastAsia="仿宋_GB2312"/>
          <w:sz w:val="32"/>
          <w:szCs w:val="32"/>
          <w:highlight w:val="none"/>
        </w:rPr>
      </w:pPr>
      <w:r>
        <w:rPr>
          <w:rFonts w:hint="eastAsia" w:ascii="仿宋_GB2312" w:hAnsi="Calibri" w:eastAsia="仿宋_GB2312"/>
          <w:sz w:val="32"/>
          <w:szCs w:val="32"/>
          <w:highlight w:val="none"/>
        </w:rPr>
        <w:t>根据北京科技协作中心主要职责与工作安排，2021年部门预算支出主要用于以下工作：</w:t>
      </w:r>
    </w:p>
    <w:p w14:paraId="4808076D">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1、服务中央在京科研机构、央企科技创新工作</w:t>
      </w:r>
    </w:p>
    <w:p w14:paraId="22FC1233">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1）科技创新服务体系建设与服务能力提升：一是深化政策服务，研究央企成果转化服务创新模式与机制，提出政策建议，开展政策宣讲；二是深化学术服务，举办高端学术研讨活动，促进央企与国内外领域顶尖专家交流合作；三是深化信息服务，聚焦全国科技创新中心建设中热点、难点问题开展研究，以《首都科技产业动态》形式提供信息服务。四是拓展行业服务，聚焦并研究国家自贸区相关政策推动央企科技创新。五是开展重点央企、重点领域技术需求与产业发展分析，依托新技术新产品认定和推广，全面推动央企“新场景”建设。</w:t>
      </w:r>
    </w:p>
    <w:p w14:paraId="004809E9">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2）促进央企科技创新交流合作：一是搭建央企资源信息动态追踪平台，打造央地协同创新交流服务平台，形成互动机制；二是持续搭建国际数控机床领域交流合作平台，举办国际数控机床技术交流活动，推动中外能源装备技术交流与合作，集聚国际创新资源开展联合攻关；三是开展重点央企、重点领域技术及科技创新服务需求与产业发展分析，研提央企服务效能提升途径，形成领域关键技术名录。</w:t>
      </w:r>
    </w:p>
    <w:p w14:paraId="261D85DC">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2、杰出工程师与科技志愿服务工作</w:t>
      </w:r>
    </w:p>
    <w:p w14:paraId="638442E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firstLineChars="100"/>
        <w:jc w:val="left"/>
        <w:rPr>
          <w:rFonts w:ascii="仿宋_GB2312" w:hAnsi="Calibri" w:eastAsia="仿宋_GB2312"/>
          <w:sz w:val="32"/>
          <w:szCs w:val="32"/>
          <w:highlight w:val="none"/>
        </w:rPr>
      </w:pPr>
      <w:r>
        <w:rPr>
          <w:rFonts w:hint="eastAsia" w:ascii="仿宋_GB2312" w:hAnsi="Calibri" w:eastAsia="仿宋_GB2312"/>
          <w:sz w:val="32"/>
          <w:szCs w:val="32"/>
          <w:highlight w:val="none"/>
        </w:rPr>
        <w:t>（1）杰出工程师发现与科学精神弘扬。一是发现在国际科技创新中心建设中成绩显著与在国家工程建设中取得重大突破和创新成果的杰出工程师及35岁以下青年杰出工程师。二是继续做好科学精神弘扬工作。与媒体合作进行宣传与弘扬。三是继续举办青年科学家创新交流活动与论坛。四是建立杰出工程师信息动态追踪机制，提供宣传与政策服务。</w:t>
      </w:r>
    </w:p>
    <w:p w14:paraId="16ACF7B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firstLineChars="100"/>
        <w:jc w:val="left"/>
        <w:rPr>
          <w:rFonts w:ascii="仿宋_GB2312" w:hAnsi="Calibri" w:eastAsia="仿宋_GB2312"/>
          <w:sz w:val="32"/>
          <w:szCs w:val="32"/>
          <w:highlight w:val="none"/>
        </w:rPr>
      </w:pPr>
      <w:r>
        <w:rPr>
          <w:rFonts w:hint="eastAsia" w:ascii="仿宋_GB2312" w:hAnsi="Calibri" w:eastAsia="仿宋_GB2312"/>
          <w:sz w:val="32"/>
          <w:szCs w:val="32"/>
          <w:highlight w:val="none"/>
        </w:rPr>
        <w:t>（2）首都科技志愿服务。一是整合服务站资源做好科技志愿服务平台建设与能力提升工作。二是推动科技志愿服务体系建设，开展科技志愿服务进企业、进校园、进社区的“三进”工作。</w:t>
      </w:r>
    </w:p>
    <w:p w14:paraId="0DC8266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firstLineChars="100"/>
        <w:jc w:val="left"/>
        <w:rPr>
          <w:rFonts w:ascii="仿宋_GB2312" w:hAnsi="Calibri" w:eastAsia="仿宋_GB2312"/>
          <w:sz w:val="32"/>
          <w:szCs w:val="32"/>
          <w:highlight w:val="none"/>
        </w:rPr>
      </w:pPr>
      <w:r>
        <w:rPr>
          <w:rFonts w:hint="eastAsia" w:ascii="仿宋_GB2312" w:hAnsi="Calibri" w:eastAsia="仿宋_GB2312"/>
          <w:sz w:val="32"/>
          <w:szCs w:val="32"/>
          <w:highlight w:val="none"/>
        </w:rPr>
        <w:t>（3）开展前沿技术跟踪与重点领域分析。梳理分析杰出工程师等科技人物在关键技术攻关、取得重大研究成果情况。对杰出工程师所在单位等在京创新型央企（院）的前沿技术研发、成果落地情况进行分析，进一步了解其在重点领域的综合情况。</w:t>
      </w:r>
    </w:p>
    <w:p w14:paraId="0D1087F1">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3、新兴领域融合科技协同创新促进工作</w:t>
      </w:r>
    </w:p>
    <w:p w14:paraId="07D8580E">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1）新兴领域科技成果转化促进服务：一是分析挖掘具有潜在转化价值的民口新技术新产品。二是组织开展民口先进技术评价活动。三是联合组织技术交流会、圆桌论坛等供需对接活动。四是遴选一批符合高精尖产业发展方向、可向民用领域转化的国防技术成果。</w:t>
      </w:r>
    </w:p>
    <w:p w14:paraId="3A444812">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（2）新兴领域科技协同创新平台建设：聚焦新能源、新型材料等新兴领域，推动创新主体共建协同创新平台，促进资源共享、技术对接交流。</w:t>
      </w:r>
    </w:p>
    <w:p w14:paraId="7EA9E20A">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（3）市科委专项工作支撑：支撑市科委做好新兴领域融合科技创新工作，协助国际科技创新中心建设有关任务落实等相关工作。</w:t>
      </w:r>
    </w:p>
    <w:p w14:paraId="4FD9E934">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（4）研究北京市新兴领域科技创新工作思路、主要目标、具体任务等内容，提出工作建议。</w:t>
      </w:r>
    </w:p>
    <w:p w14:paraId="0408D4A1">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4、深度促进未来科学城科技协同创新工作</w:t>
      </w:r>
    </w:p>
    <w:p w14:paraId="2EA59CBA">
      <w:pPr>
        <w:ind w:firstLine="480" w:firstLineChars="150"/>
        <w:rPr>
          <w:rFonts w:ascii="仿宋_GB2312" w:hAnsi="Calibri" w:eastAsia="仿宋_GB2312"/>
          <w:sz w:val="32"/>
          <w:szCs w:val="32"/>
          <w:highlight w:val="none"/>
        </w:rPr>
      </w:pPr>
      <w:r>
        <w:rPr>
          <w:rFonts w:hint="eastAsia" w:ascii="仿宋_GB2312" w:hAnsi="Calibri" w:eastAsia="仿宋_GB2312"/>
          <w:sz w:val="32"/>
          <w:szCs w:val="32"/>
          <w:highlight w:val="none"/>
        </w:rPr>
        <w:t>（1）继续开展未来科学城科技创新监测评价。按照未来科学城东区一期专项统计指标体系，开展2020年度专项统计和分析；结合2016-2019年有关数据和资料，研究编制未来科学城东区一期“十三五”时期科技创新发展报告，为做好“十四五”时期科技创新有关工作提供基础支撑。</w:t>
      </w:r>
    </w:p>
    <w:p w14:paraId="1745AEB9">
      <w:pPr>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2）深化未来科学城能源细分领域协同创新。发挥未来科学城氢能技术协同创新平台、电力大数据协同创新联盟等协调联络、资源汇集等方面优势，聚焦氢能试验检测能力提升、电力大数据应用场景拓展等，促进政产学研用实质合作；依托高校与央企在未来科学城成立的智能发电、能源互联网、海上风电等联合研究中心，推动双方深化和完善紧密合作机制，促进在能源领域重点方向加快实现基础共性和关键技术突破。</w:t>
      </w:r>
    </w:p>
    <w:p w14:paraId="581F79BA">
      <w:pPr>
        <w:spacing w:line="560" w:lineRule="exact"/>
        <w:ind w:firstLine="640" w:firstLineChars="200"/>
        <w:rPr>
          <w:rFonts w:ascii="仿宋_GB2312" w:eastAsia="仿宋_GB2312"/>
          <w:color w:val="000000"/>
          <w:sz w:val="32"/>
          <w:szCs w:val="32"/>
          <w:highlight w:val="none"/>
        </w:rPr>
      </w:pPr>
      <w:r>
        <w:rPr>
          <w:rFonts w:hint="eastAsia" w:ascii="仿宋_GB2312" w:hAnsi="Calibri" w:eastAsia="仿宋_GB2312"/>
          <w:sz w:val="32"/>
          <w:szCs w:val="32"/>
          <w:highlight w:val="none"/>
        </w:rPr>
        <w:t>（3）争取国家在未来科学城布局更多重大科研平台。推动做实“新一代能源电力关键技术”集成攻关大平台，促进形成较为完善的运行机制和激励机制；推动高校与央企联合申报国家发改委、教育部“产教融合创新平台”，争取在未来科学城布局；推进“太阳能高效转化与利用”重大科技基础设施规划建设，做好项目立项前准备工作。</w:t>
      </w:r>
    </w:p>
    <w:p w14:paraId="4C495E4D">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四、单位“三公”经费财政拨款预算说明</w:t>
      </w:r>
    </w:p>
    <w:p w14:paraId="06FCB6AD">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2021年“三公”经费财政拨款预算8.40万元。其中：</w:t>
      </w:r>
    </w:p>
    <w:p w14:paraId="28BAB91B">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1.因公出国（境）费用。</w:t>
      </w:r>
    </w:p>
    <w:p w14:paraId="2799C2C8">
      <w:pPr>
        <w:widowControl/>
        <w:ind w:firstLine="640" w:firstLineChars="200"/>
        <w:rPr>
          <w:rFonts w:ascii="仿宋_GB2312" w:hAnsi="Calibri" w:eastAsia="仿宋_GB2312"/>
          <w:sz w:val="32"/>
          <w:szCs w:val="32"/>
          <w:highlight w:val="none"/>
        </w:rPr>
      </w:pPr>
      <w:r>
        <w:rPr>
          <w:rFonts w:hint="eastAsia" w:ascii="仿宋_GB2312" w:hAnsi="Calibri" w:eastAsia="仿宋_GB2312"/>
          <w:sz w:val="32"/>
          <w:szCs w:val="32"/>
          <w:highlight w:val="none"/>
        </w:rPr>
        <w:t>本单位2021年无财政拨款安排的出国经费预算。</w:t>
      </w:r>
    </w:p>
    <w:p w14:paraId="3BC90C9E">
      <w:pPr>
        <w:widowControl/>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w:t>
      </w:r>
      <w:r>
        <w:rPr>
          <w:rFonts w:hint="eastAsia" w:ascii="仿宋_GB2312" w:hAnsi="Calibri" w:eastAsia="仿宋_GB2312"/>
          <w:sz w:val="32"/>
          <w:szCs w:val="32"/>
          <w:highlight w:val="none"/>
        </w:rPr>
        <w:t>公务接待费。2021年预算数0.90万元，主要用于外单位来本单位参加会议、专家评审等接待支出。</w:t>
      </w:r>
    </w:p>
    <w:p w14:paraId="41E14C90">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3.公务用车购置和运行维护费。2021年预算数7.50万元，其中，公务用车购置费2021年预算数0万元，公务用车运行维护费2021年预算数7.50万元，其中：公务用车燃油3.97万元，公务用车维修1.28万元，公务用车保险1.27万元，其他0.98万元。</w:t>
      </w:r>
    </w:p>
    <w:p w14:paraId="1496FABD">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五、其他情况说明</w:t>
      </w:r>
    </w:p>
    <w:p w14:paraId="6B9B4535">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（一）政府采购预算说明</w:t>
      </w:r>
    </w:p>
    <w:p w14:paraId="47BFCF44">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2021年北京科技协作中心政府采购预算总额</w:t>
      </w:r>
      <w:r>
        <w:rPr>
          <w:rFonts w:hint="eastAsia" w:ascii="仿宋_GB2312" w:hAnsi="Calibri" w:eastAsia="仿宋_GB2312"/>
          <w:sz w:val="32"/>
          <w:szCs w:val="32"/>
          <w:highlight w:val="none"/>
        </w:rPr>
        <w:t>1123.13</w:t>
      </w:r>
      <w:r>
        <w:rPr>
          <w:rFonts w:hint="eastAsia" w:ascii="仿宋_GB2312" w:eastAsia="仿宋_GB2312"/>
          <w:color w:val="000000"/>
          <w:sz w:val="32"/>
          <w:szCs w:val="32"/>
          <w:highlight w:val="none"/>
        </w:rPr>
        <w:t>万元，其中：政府采购货物预算18万元，政府采购工程预算0万元，政府采购服务预算</w:t>
      </w:r>
      <w:r>
        <w:rPr>
          <w:rFonts w:ascii="仿宋_GB2312" w:eastAsia="仿宋_GB2312"/>
          <w:color w:val="000000"/>
          <w:sz w:val="32"/>
          <w:szCs w:val="32"/>
          <w:highlight w:val="none"/>
        </w:rPr>
        <w:t>1105.13</w:t>
      </w:r>
      <w:r>
        <w:rPr>
          <w:rFonts w:hint="eastAsia" w:ascii="仿宋_GB2312" w:eastAsia="仿宋_GB2312"/>
          <w:color w:val="000000"/>
          <w:sz w:val="32"/>
          <w:szCs w:val="32"/>
          <w:highlight w:val="none"/>
        </w:rPr>
        <w:t>万元。</w:t>
      </w:r>
    </w:p>
    <w:p w14:paraId="3BCA4378">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（二）政府购买服务预算说明</w:t>
      </w:r>
    </w:p>
    <w:p w14:paraId="5FBE40D6">
      <w:pPr>
        <w:widowControl/>
        <w:ind w:firstLine="640" w:firstLineChars="200"/>
        <w:rPr>
          <w:rFonts w:ascii="仿宋_GB2312" w:hAnsi="Calibri" w:eastAsia="仿宋_GB2312"/>
          <w:sz w:val="32"/>
          <w:szCs w:val="32"/>
          <w:highlight w:val="none"/>
        </w:rPr>
      </w:pPr>
      <w:r>
        <w:rPr>
          <w:rFonts w:hint="eastAsia" w:ascii="仿宋_GB2312" w:eastAsia="仿宋_GB2312"/>
          <w:color w:val="000000"/>
          <w:sz w:val="32"/>
          <w:szCs w:val="32"/>
          <w:highlight w:val="none"/>
        </w:rPr>
        <w:t>本单位2021年</w:t>
      </w:r>
      <w:r>
        <w:rPr>
          <w:rFonts w:hint="eastAsia" w:ascii="仿宋_GB2312" w:hAnsi="Calibri" w:eastAsia="仿宋_GB2312"/>
          <w:sz w:val="32"/>
          <w:szCs w:val="32"/>
          <w:highlight w:val="none"/>
        </w:rPr>
        <w:t>无政府购买服务预算。</w:t>
      </w:r>
    </w:p>
    <w:p w14:paraId="0C3B0DA2">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（三）机关运行经费说明</w:t>
      </w:r>
    </w:p>
    <w:p w14:paraId="2B99ECEB">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我单位不在机关运行经费统计范围之内。</w:t>
      </w:r>
    </w:p>
    <w:p w14:paraId="2ED31B95">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（四）项目支出绩效目标情况说明</w:t>
      </w:r>
    </w:p>
    <w:p w14:paraId="48114C88">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2021年，北京科技协作中心填报绩效目标的预算项目11个，占本单位全部预算项目11个的100%。填报绩效目标的项目支出预算</w:t>
      </w:r>
      <w:r>
        <w:rPr>
          <w:rFonts w:ascii="仿宋_GB2312" w:eastAsia="仿宋_GB2312"/>
          <w:color w:val="000000"/>
          <w:sz w:val="32"/>
          <w:szCs w:val="32"/>
          <w:highlight w:val="none"/>
        </w:rPr>
        <w:t>1795.19</w:t>
      </w:r>
      <w:r>
        <w:rPr>
          <w:rFonts w:hint="eastAsia" w:ascii="仿宋_GB2312" w:eastAsia="仿宋_GB2312"/>
          <w:color w:val="000000"/>
          <w:sz w:val="32"/>
          <w:szCs w:val="32"/>
          <w:highlight w:val="none"/>
        </w:rPr>
        <w:t>万元，占本单位年初全部项目支出预算的100%。</w:t>
      </w:r>
    </w:p>
    <w:p w14:paraId="48080194">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（五）重点行政事业性收费情况说明</w:t>
      </w:r>
    </w:p>
    <w:p w14:paraId="63495078">
      <w:pPr>
        <w:spacing w:line="560" w:lineRule="exact"/>
        <w:ind w:firstLine="800" w:firstLineChars="250"/>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本单位2021年无重点行政事业性收费情况。</w:t>
      </w:r>
    </w:p>
    <w:p w14:paraId="4792E125">
      <w:pPr>
        <w:spacing w:line="560" w:lineRule="exact"/>
        <w:ind w:firstLine="640" w:firstLineChars="200"/>
        <w:rPr>
          <w:rFonts w:ascii="楷体_GB2312" w:eastAsia="楷体_GB2312"/>
          <w:color w:val="000000"/>
          <w:sz w:val="32"/>
          <w:szCs w:val="32"/>
          <w:highlight w:val="none"/>
        </w:rPr>
      </w:pPr>
      <w:r>
        <w:rPr>
          <w:rFonts w:hint="eastAsia" w:ascii="楷体_GB2312" w:eastAsia="楷体_GB2312"/>
          <w:color w:val="000000"/>
          <w:sz w:val="32"/>
          <w:szCs w:val="32"/>
          <w:highlight w:val="none"/>
        </w:rPr>
        <w:t>（六）国有资本经营预算财政拨款情况说明</w:t>
      </w:r>
    </w:p>
    <w:p w14:paraId="573CB509">
      <w:pPr>
        <w:spacing w:line="560" w:lineRule="exact"/>
        <w:ind w:firstLine="960" w:firstLineChars="300"/>
        <w:rPr>
          <w:rFonts w:ascii="仿宋_GB2312" w:eastAsia="仿宋_GB2312"/>
          <w:color w:val="000000"/>
          <w:sz w:val="32"/>
          <w:szCs w:val="32"/>
          <w:highlight w:val="none"/>
        </w:rPr>
      </w:pPr>
      <w:r>
        <w:rPr>
          <w:rFonts w:hint="eastAsia" w:ascii="仿宋_GB2312" w:eastAsia="仿宋_GB2312"/>
          <w:color w:val="000000"/>
          <w:sz w:val="32"/>
          <w:szCs w:val="32"/>
          <w:highlight w:val="none"/>
        </w:rPr>
        <w:t>本</w:t>
      </w:r>
      <w:r>
        <w:rPr>
          <w:rFonts w:ascii="仿宋_GB2312" w:eastAsia="仿宋_GB2312"/>
          <w:color w:val="000000"/>
          <w:sz w:val="32"/>
          <w:szCs w:val="32"/>
          <w:highlight w:val="none"/>
        </w:rPr>
        <w:t>单位</w:t>
      </w:r>
      <w:r>
        <w:rPr>
          <w:rFonts w:hint="eastAsia" w:ascii="仿宋_GB2312" w:eastAsia="仿宋_GB2312"/>
          <w:color w:val="000000"/>
          <w:sz w:val="32"/>
          <w:szCs w:val="32"/>
          <w:highlight w:val="none"/>
        </w:rPr>
        <w:t>2021年无国有资本经营预算财政拨款安排的预算。</w:t>
      </w:r>
    </w:p>
    <w:p w14:paraId="03AFF1E9">
      <w:pPr>
        <w:spacing w:line="560" w:lineRule="exact"/>
        <w:rPr>
          <w:rFonts w:ascii="楷体_GB2312" w:eastAsia="楷体_GB2312"/>
          <w:color w:val="000000"/>
          <w:sz w:val="32"/>
          <w:szCs w:val="32"/>
          <w:highlight w:val="none"/>
        </w:rPr>
      </w:pPr>
      <w:r>
        <w:rPr>
          <w:rFonts w:hint="eastAsia" w:ascii="仿宋_GB2312" w:eastAsia="仿宋_GB2312"/>
          <w:color w:val="000000"/>
          <w:sz w:val="32"/>
          <w:szCs w:val="32"/>
          <w:highlight w:val="none"/>
        </w:rPr>
        <w:t> </w:t>
      </w:r>
      <w:r>
        <w:rPr>
          <w:rFonts w:ascii="仿宋_GB2312" w:eastAsia="仿宋_GB2312"/>
          <w:color w:val="000000"/>
          <w:sz w:val="32"/>
          <w:szCs w:val="32"/>
          <w:highlight w:val="none"/>
        </w:rPr>
        <w:t xml:space="preserve">    </w:t>
      </w:r>
      <w:r>
        <w:rPr>
          <w:rFonts w:hint="eastAsia" w:ascii="楷体_GB2312" w:eastAsia="楷体_GB2312"/>
          <w:color w:val="000000"/>
          <w:sz w:val="32"/>
          <w:szCs w:val="32"/>
          <w:highlight w:val="none"/>
        </w:rPr>
        <w:t>（七）国有资产占用情况说明</w:t>
      </w:r>
    </w:p>
    <w:p w14:paraId="01973135">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截至2020年底，北京科技协作中心共有车辆3台，78.90万元；单位价值50万元以上的通用设备1套、60万元，单位价值100万元以上的专用设备0台（套）、0万元。</w:t>
      </w:r>
    </w:p>
    <w:p w14:paraId="1B94D4AE">
      <w:pPr>
        <w:spacing w:line="560" w:lineRule="exact"/>
        <w:ind w:firstLine="640" w:firstLineChars="200"/>
        <w:rPr>
          <w:rFonts w:ascii="仿宋_GB2312" w:eastAsia="仿宋_GB2312"/>
          <w:color w:val="000000"/>
          <w:sz w:val="32"/>
          <w:szCs w:val="32"/>
          <w:highlight w:val="none"/>
        </w:rPr>
      </w:pPr>
      <w:r>
        <w:rPr>
          <w:rFonts w:hint="eastAsia" w:ascii="黑体" w:hAnsi="黑体" w:eastAsia="黑体"/>
          <w:color w:val="000000"/>
          <w:sz w:val="32"/>
          <w:szCs w:val="32"/>
          <w:highlight w:val="none"/>
        </w:rPr>
        <w:t>六、名词解释</w:t>
      </w:r>
    </w:p>
    <w:p w14:paraId="3DF324F8">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1.基本支出：指为保障机构正常运转、完成日常工作任务而发生的人员支出和公用支出。</w:t>
      </w:r>
    </w:p>
    <w:p w14:paraId="3B5D960B">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2.项目支出：指在基本支出之外为完成特定行政任务或事业发展目标所发生的支出。</w:t>
      </w:r>
    </w:p>
    <w:p w14:paraId="5E7F51CD">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3.“三公”经费财政拨款预算数：指本单位当年单位预算安排的因公出国（境）费用、公务接待费、公务用车购置和运行维护费预算数。</w:t>
      </w:r>
    </w:p>
    <w:p w14:paraId="59A6B43E">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4.政府采购：各级国家机关、事业单位和团体组织，使用财政性资金采购依法制定的集中采购目录以内的或者采购限额标准以上的货物、工程和服务的行为，是规范财政支出管理和强化预算约束的有效措施。</w:t>
      </w:r>
    </w:p>
    <w:p w14:paraId="7CA61961">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 xml:space="preserve">    </w:t>
      </w:r>
      <w:r>
        <w:rPr>
          <w:rFonts w:hint="eastAsia" w:ascii="仿宋_GB2312" w:hAnsi="黑体" w:eastAsia="仿宋_GB2312"/>
          <w:color w:val="000000"/>
          <w:sz w:val="32"/>
          <w:szCs w:val="32"/>
          <w:highlight w:val="none"/>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14:paraId="58F7FC88">
      <w:pPr>
        <w:spacing w:line="560" w:lineRule="exact"/>
        <w:rPr>
          <w:rFonts w:ascii="仿宋_GB2312" w:eastAsia="仿宋_GB2312"/>
          <w:color w:val="000000"/>
          <w:sz w:val="32"/>
          <w:szCs w:val="32"/>
          <w:highlight w:val="none"/>
        </w:rPr>
      </w:pPr>
    </w:p>
    <w:p w14:paraId="1805ABFA">
      <w:pPr>
        <w:spacing w:line="560" w:lineRule="exact"/>
        <w:rPr>
          <w:rFonts w:ascii="仿宋_GB2312" w:eastAsia="仿宋_GB2312"/>
          <w:color w:val="000000"/>
          <w:sz w:val="32"/>
          <w:szCs w:val="32"/>
          <w:highlight w:val="none"/>
        </w:rPr>
      </w:pPr>
    </w:p>
    <w:p w14:paraId="765284D1">
      <w:pPr>
        <w:spacing w:line="560" w:lineRule="exact"/>
        <w:jc w:val="center"/>
        <w:rPr>
          <w:rFonts w:asciiTheme="majorEastAsia" w:hAnsiTheme="majorEastAsia" w:eastAsiaTheme="majorEastAsia"/>
          <w:b/>
          <w:color w:val="000000"/>
          <w:sz w:val="32"/>
          <w:szCs w:val="32"/>
          <w:highlight w:val="none"/>
        </w:rPr>
      </w:pPr>
      <w:r>
        <w:rPr>
          <w:rFonts w:hint="eastAsia" w:asciiTheme="majorEastAsia" w:hAnsiTheme="majorEastAsia" w:eastAsiaTheme="majorEastAsia"/>
          <w:b/>
          <w:color w:val="000000"/>
          <w:sz w:val="32"/>
          <w:szCs w:val="32"/>
          <w:highlight w:val="none"/>
        </w:rPr>
        <w:t>第二部分  2021年单位预算报表</w:t>
      </w:r>
    </w:p>
    <w:p w14:paraId="389F6581">
      <w:pPr>
        <w:autoSpaceDE w:val="0"/>
        <w:autoSpaceDN w:val="0"/>
        <w:adjustRightInd w:val="0"/>
        <w:spacing w:line="560" w:lineRule="exact"/>
        <w:jc w:val="left"/>
        <w:rPr>
          <w:rFonts w:ascii="方正小标宋简体" w:eastAsia="方正小标宋简体"/>
          <w:color w:val="000000"/>
          <w:sz w:val="36"/>
          <w:szCs w:val="36"/>
          <w:highlight w:val="none"/>
        </w:rPr>
      </w:pPr>
    </w:p>
    <w:p w14:paraId="5A8E0163">
      <w:pPr>
        <w:rPr>
          <w:highlight w:val="none"/>
        </w:rPr>
      </w:pPr>
      <w:r>
        <w:rPr>
          <w:rFonts w:hint="eastAsia" w:ascii="仿宋_GB2312" w:eastAsia="仿宋_GB2312"/>
          <w:color w:val="000000"/>
          <w:sz w:val="32"/>
          <w:szCs w:val="32"/>
          <w:highlight w:val="none"/>
        </w:rPr>
        <w:t>附件：北京科技协作中心2021年度单位预算报表</w:t>
      </w:r>
      <w:r>
        <w:rPr>
          <w:rFonts w:hint="eastAsia" w:ascii="仿宋_GB2312" w:eastAsia="仿宋_GB2312" w:cs="宋体"/>
          <w:color w:val="000000"/>
          <w:kern w:val="0"/>
          <w:sz w:val="32"/>
          <w:szCs w:val="32"/>
          <w:highlight w:val="none"/>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1DAF9">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7A0A5DE9">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90BAE">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14:paraId="4D57302A">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振江">
    <w15:presenceInfo w15:providerId="WPS Office" w15:userId="3633580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djNGY2NGRkMWViYjU5M2JjMzEyYWU0ODA0ZWRkNDUifQ=="/>
  </w:docVars>
  <w:rsids>
    <w:rsidRoot w:val="0083542B"/>
    <w:rsid w:val="000129FD"/>
    <w:rsid w:val="00016CAC"/>
    <w:rsid w:val="00023DE1"/>
    <w:rsid w:val="00035812"/>
    <w:rsid w:val="000448AE"/>
    <w:rsid w:val="00057B2F"/>
    <w:rsid w:val="0006012B"/>
    <w:rsid w:val="00060E1B"/>
    <w:rsid w:val="000A27E8"/>
    <w:rsid w:val="000B2234"/>
    <w:rsid w:val="0014236C"/>
    <w:rsid w:val="0015457E"/>
    <w:rsid w:val="001C79E9"/>
    <w:rsid w:val="001D1DD0"/>
    <w:rsid w:val="0022228F"/>
    <w:rsid w:val="00245C8B"/>
    <w:rsid w:val="0025421E"/>
    <w:rsid w:val="0027678F"/>
    <w:rsid w:val="00334508"/>
    <w:rsid w:val="00346FBE"/>
    <w:rsid w:val="00370271"/>
    <w:rsid w:val="00373F45"/>
    <w:rsid w:val="00374207"/>
    <w:rsid w:val="0039058E"/>
    <w:rsid w:val="003C0A48"/>
    <w:rsid w:val="003D2D19"/>
    <w:rsid w:val="003F6AFD"/>
    <w:rsid w:val="00422101"/>
    <w:rsid w:val="00430B5C"/>
    <w:rsid w:val="004418AB"/>
    <w:rsid w:val="00446E48"/>
    <w:rsid w:val="004512CE"/>
    <w:rsid w:val="00471CE7"/>
    <w:rsid w:val="00492A07"/>
    <w:rsid w:val="004A1265"/>
    <w:rsid w:val="004C50FB"/>
    <w:rsid w:val="005045D4"/>
    <w:rsid w:val="00542914"/>
    <w:rsid w:val="0055690C"/>
    <w:rsid w:val="0055744B"/>
    <w:rsid w:val="005645A1"/>
    <w:rsid w:val="00590693"/>
    <w:rsid w:val="005D0350"/>
    <w:rsid w:val="005D2DBD"/>
    <w:rsid w:val="005E1013"/>
    <w:rsid w:val="0062254C"/>
    <w:rsid w:val="00654509"/>
    <w:rsid w:val="00675AC1"/>
    <w:rsid w:val="006C0338"/>
    <w:rsid w:val="006C6E29"/>
    <w:rsid w:val="006F343A"/>
    <w:rsid w:val="0070223A"/>
    <w:rsid w:val="00726143"/>
    <w:rsid w:val="00756F34"/>
    <w:rsid w:val="0079211A"/>
    <w:rsid w:val="00795C6E"/>
    <w:rsid w:val="007B6D31"/>
    <w:rsid w:val="007D6F3D"/>
    <w:rsid w:val="007F2481"/>
    <w:rsid w:val="00807ADF"/>
    <w:rsid w:val="008136D7"/>
    <w:rsid w:val="008236A1"/>
    <w:rsid w:val="0083542B"/>
    <w:rsid w:val="00841365"/>
    <w:rsid w:val="00880F63"/>
    <w:rsid w:val="0089797D"/>
    <w:rsid w:val="00897D78"/>
    <w:rsid w:val="008A0254"/>
    <w:rsid w:val="008A45CA"/>
    <w:rsid w:val="008A54C0"/>
    <w:rsid w:val="008B126E"/>
    <w:rsid w:val="008B67CD"/>
    <w:rsid w:val="00971BE9"/>
    <w:rsid w:val="00973C22"/>
    <w:rsid w:val="009B1C6D"/>
    <w:rsid w:val="009C300C"/>
    <w:rsid w:val="009E2D15"/>
    <w:rsid w:val="00A60EAC"/>
    <w:rsid w:val="00A629C5"/>
    <w:rsid w:val="00A7474F"/>
    <w:rsid w:val="00A774C4"/>
    <w:rsid w:val="00A867F7"/>
    <w:rsid w:val="00AA04EE"/>
    <w:rsid w:val="00AA1139"/>
    <w:rsid w:val="00AB0843"/>
    <w:rsid w:val="00B253BE"/>
    <w:rsid w:val="00B31ADA"/>
    <w:rsid w:val="00B44D26"/>
    <w:rsid w:val="00B750B5"/>
    <w:rsid w:val="00B91D27"/>
    <w:rsid w:val="00BB4FC6"/>
    <w:rsid w:val="00C358A3"/>
    <w:rsid w:val="00C46744"/>
    <w:rsid w:val="00C656B2"/>
    <w:rsid w:val="00CB31CC"/>
    <w:rsid w:val="00CB5F08"/>
    <w:rsid w:val="00CD53C6"/>
    <w:rsid w:val="00CF3FED"/>
    <w:rsid w:val="00D06CE9"/>
    <w:rsid w:val="00D37B47"/>
    <w:rsid w:val="00D442E6"/>
    <w:rsid w:val="00D53C4E"/>
    <w:rsid w:val="00D55C70"/>
    <w:rsid w:val="00D627DE"/>
    <w:rsid w:val="00D83ACB"/>
    <w:rsid w:val="00DB0EA4"/>
    <w:rsid w:val="00E165B8"/>
    <w:rsid w:val="00E35892"/>
    <w:rsid w:val="00E36D60"/>
    <w:rsid w:val="00E72DAC"/>
    <w:rsid w:val="00E813DE"/>
    <w:rsid w:val="00E84634"/>
    <w:rsid w:val="00EA3D45"/>
    <w:rsid w:val="00ED1148"/>
    <w:rsid w:val="00F17BAD"/>
    <w:rsid w:val="00F5329E"/>
    <w:rsid w:val="00F623DF"/>
    <w:rsid w:val="00F66DFA"/>
    <w:rsid w:val="00FF0109"/>
    <w:rsid w:val="0FA65373"/>
    <w:rsid w:val="17A83F85"/>
    <w:rsid w:val="20126BFA"/>
    <w:rsid w:val="28AC3640"/>
    <w:rsid w:val="42E84A9E"/>
    <w:rsid w:val="4B282C94"/>
    <w:rsid w:val="55C24C2E"/>
    <w:rsid w:val="5FAE55D1"/>
    <w:rsid w:val="6CCB4B22"/>
    <w:rsid w:val="6FAE5850"/>
    <w:rsid w:val="70C62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Droid Sans"/>
      <w:sz w:val="18"/>
      <w:szCs w:val="18"/>
    </w:rPr>
  </w:style>
  <w:style w:type="paragraph" w:styleId="13">
    <w:name w:val="List Paragraph"/>
    <w:basedOn w:val="1"/>
    <w:qFormat/>
    <w:uiPriority w:val="34"/>
    <w:pPr>
      <w:ind w:firstLine="420" w:firstLineChars="200"/>
    </w:pPr>
  </w:style>
  <w:style w:type="character" w:customStyle="1" w:styleId="14">
    <w:name w:val="批注文字 Char"/>
    <w:basedOn w:val="8"/>
    <w:link w:val="2"/>
    <w:semiHidden/>
    <w:qFormat/>
    <w:uiPriority w:val="99"/>
    <w:rPr>
      <w:rFonts w:ascii="Times New Roman" w:hAnsi="Times New Roman" w:eastAsia="宋体" w:cs="Droid Sans"/>
      <w:szCs w:val="24"/>
    </w:rPr>
  </w:style>
  <w:style w:type="character" w:customStyle="1" w:styleId="15">
    <w:name w:val="批注主题 Char"/>
    <w:basedOn w:val="14"/>
    <w:link w:val="6"/>
    <w:semiHidden/>
    <w:qFormat/>
    <w:uiPriority w:val="99"/>
    <w:rPr>
      <w:rFonts w:ascii="Times New Roman" w:hAnsi="Times New Roman" w:eastAsia="宋体" w:cs="Droid Sans"/>
      <w:b/>
      <w:bCs/>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3632</Words>
  <Characters>3914</Characters>
  <Lines>28</Lines>
  <Paragraphs>8</Paragraphs>
  <TotalTime>1</TotalTime>
  <ScaleCrop>false</ScaleCrop>
  <LinksUpToDate>false</LinksUpToDate>
  <CharactersWithSpaces>3958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刘振江</cp:lastModifiedBy>
  <cp:lastPrinted>2021-03-03T06:25:00Z</cp:lastPrinted>
  <dcterms:modified xsi:type="dcterms:W3CDTF">2025-01-26T07:03:17Z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99053B8AE2DD450DBFA06531E77DD1B2</vt:lpwstr>
  </property>
  <property fmtid="{D5CDD505-2E9C-101B-9397-08002B2CF9AE}" pid="4" name="KSOTemplateDocerSaveRecord">
    <vt:lpwstr>eyJoZGlkIjoiZDlhYjRlM2NhOTczYzIyZDk4NTUxZjcyYzE2YTNiNDMiLCJ1c2VySWQiOiI1NDcxMDgwMjYifQ==</vt:lpwstr>
  </property>
</Properties>
</file>