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C0E67">
      <w:pPr>
        <w:jc w:val="center"/>
        <w:rPr>
          <w:rFonts w:hint="eastAsia"/>
          <w:b/>
          <w:bCs/>
          <w:sz w:val="52"/>
          <w:szCs w:val="52"/>
        </w:rPr>
      </w:pPr>
    </w:p>
    <w:p w14:paraId="165AB0E5">
      <w:pPr>
        <w:jc w:val="center"/>
        <w:rPr>
          <w:rFonts w:hint="eastAsia"/>
          <w:b/>
          <w:bCs/>
          <w:sz w:val="52"/>
          <w:szCs w:val="52"/>
        </w:rPr>
      </w:pPr>
    </w:p>
    <w:p w14:paraId="55D8DD72">
      <w:pPr>
        <w:jc w:val="center"/>
        <w:rPr>
          <w:rFonts w:hint="eastAsia"/>
          <w:b/>
          <w:bCs/>
          <w:sz w:val="52"/>
          <w:szCs w:val="52"/>
        </w:rPr>
      </w:pPr>
      <w:r>
        <w:rPr>
          <w:rFonts w:hint="eastAsia"/>
          <w:b/>
          <w:bCs/>
          <w:sz w:val="52"/>
          <w:szCs w:val="52"/>
        </w:rPr>
        <w:t>北京市市级财政支出项目</w:t>
      </w:r>
    </w:p>
    <w:p w14:paraId="600C5B76">
      <w:pPr>
        <w:jc w:val="center"/>
        <w:rPr>
          <w:rFonts w:hint="eastAsia"/>
          <w:b/>
          <w:bCs/>
          <w:sz w:val="52"/>
          <w:szCs w:val="52"/>
        </w:rPr>
      </w:pPr>
      <w:r>
        <w:rPr>
          <w:rFonts w:hint="eastAsia"/>
          <w:b/>
          <w:bCs/>
          <w:sz w:val="52"/>
          <w:szCs w:val="52"/>
        </w:rPr>
        <w:t>绩效评价报告</w:t>
      </w:r>
    </w:p>
    <w:p w14:paraId="293D94C4">
      <w:pPr>
        <w:jc w:val="center"/>
        <w:rPr>
          <w:b/>
          <w:bCs/>
          <w:sz w:val="52"/>
        </w:rPr>
      </w:pPr>
    </w:p>
    <w:p w14:paraId="1EF7602C">
      <w:pPr>
        <w:rPr>
          <w:rFonts w:hint="eastAsia" w:eastAsia="黑体"/>
          <w:sz w:val="30"/>
        </w:rPr>
      </w:pPr>
    </w:p>
    <w:p w14:paraId="749B60AD">
      <w:pPr>
        <w:pStyle w:val="6"/>
        <w:rPr>
          <w:rFonts w:hint="eastAsia"/>
        </w:rPr>
      </w:pPr>
    </w:p>
    <w:p w14:paraId="271D570C">
      <w:pPr>
        <w:rPr>
          <w:rFonts w:hint="eastAsia" w:eastAsia="黑体"/>
          <w:sz w:val="30"/>
        </w:rPr>
      </w:pPr>
    </w:p>
    <w:p w14:paraId="20A6B4B4">
      <w:pPr>
        <w:pStyle w:val="6"/>
        <w:rPr>
          <w:rFonts w:hint="eastAsia" w:eastAsia="黑体"/>
          <w:sz w:val="30"/>
        </w:rPr>
      </w:pPr>
    </w:p>
    <w:p w14:paraId="2923F83B">
      <w:pPr>
        <w:pStyle w:val="6"/>
        <w:rPr>
          <w:rFonts w:hint="eastAsia"/>
        </w:rPr>
      </w:pPr>
    </w:p>
    <w:p w14:paraId="63F4CF51">
      <w:pPr>
        <w:jc w:val="center"/>
        <w:rPr>
          <w:rFonts w:hint="eastAsia" w:eastAsia="黑体"/>
          <w:sz w:val="30"/>
        </w:rPr>
      </w:pPr>
    </w:p>
    <w:p w14:paraId="590D77FE">
      <w:pPr>
        <w:keepNext w:val="0"/>
        <w:keepLines w:val="0"/>
        <w:pageBreakBefore w:val="0"/>
        <w:widowControl w:val="0"/>
        <w:kinsoku/>
        <w:wordWrap/>
        <w:overflowPunct/>
        <w:topLinePunct w:val="0"/>
        <w:autoSpaceDE/>
        <w:autoSpaceDN/>
        <w:bidi w:val="0"/>
        <w:adjustRightInd/>
        <w:snapToGrid/>
        <w:ind w:firstLine="960" w:firstLineChars="300"/>
        <w:textAlignment w:val="auto"/>
        <w:rPr>
          <w:rFonts w:hint="eastAsia" w:ascii="宋体" w:hAnsi="宋体"/>
          <w:sz w:val="32"/>
          <w:u w:val="single"/>
        </w:rPr>
      </w:pPr>
      <w:r>
        <w:rPr>
          <w:sz w:val="32"/>
        </w:rPr>
        <mc:AlternateContent>
          <mc:Choice Requires="wps">
            <w:drawing>
              <wp:anchor distT="0" distB="0" distL="114300" distR="114300" simplePos="0" relativeHeight="251661312" behindDoc="0" locked="0" layoutInCell="1" allowOverlap="1">
                <wp:simplePos x="0" y="0"/>
                <wp:positionH relativeFrom="column">
                  <wp:posOffset>1535430</wp:posOffset>
                </wp:positionH>
                <wp:positionV relativeFrom="paragraph">
                  <wp:posOffset>290830</wp:posOffset>
                </wp:positionV>
                <wp:extent cx="2628900" cy="635"/>
                <wp:effectExtent l="0" t="0" r="0" b="0"/>
                <wp:wrapNone/>
                <wp:docPr id="7" name="直接连接符 7"/>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0.9pt;margin-top:22.9pt;height:0.05pt;width:207pt;z-index:251661312;mso-width-relative:page;mso-height-relative:page;" filled="f" stroked="f" coordsize="21600,21600" o:gfxdata="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d&#10;Zpka2AAAAAkBAAAPAAAAAAAAAAEAIAAAACIAAABkcnMvZG93bnJldi54bWxQSwECFAAUAAAACACH&#10;TuJARVAyGbIBAABJAwAADgAAAAAAAAABACAAAAAnAQAAZHJzL2Uyb0RvYy54bWxQSwUGAAAAAAYA&#10;BgBZAQAASwUAAAAA&#10;">
                <v:fill on="f" focussize="0,0"/>
                <v:stroke on="f" weight="1.25pt"/>
                <v:imagedata o:title=""/>
                <o:lock v:ext="edit" aspectratio="f"/>
              </v:line>
            </w:pict>
          </mc:Fallback>
        </mc:AlternateContent>
      </w:r>
      <w:r>
        <w:rPr>
          <w:rFonts w:hint="eastAsia" w:ascii="宋体" w:hAnsi="宋体"/>
          <w:sz w:val="32"/>
        </w:rPr>
        <w:t>主管部门</w:t>
      </w:r>
      <w:r>
        <w:rPr>
          <w:rFonts w:hint="eastAsia" w:ascii="宋体" w:hAnsi="宋体"/>
          <w:sz w:val="32"/>
          <w:u w:val="single"/>
        </w:rPr>
        <w:t xml:space="preserve"> 北京市科学技术委员会、中关村科技园区</w:t>
      </w:r>
    </w:p>
    <w:p w14:paraId="1A61FA3E">
      <w:pPr>
        <w:ind w:firstLine="2240" w:firstLineChars="700"/>
        <w:rPr>
          <w:rFonts w:hint="eastAsia" w:ascii="宋体" w:hAnsi="宋体"/>
          <w:sz w:val="32"/>
          <w:u w:val="single"/>
        </w:rPr>
      </w:pPr>
      <w:r>
        <w:rPr>
          <w:rFonts w:hint="eastAsia" w:ascii="宋体" w:hAnsi="宋体"/>
          <w:sz w:val="32"/>
          <w:u w:val="single"/>
          <w:lang w:val="en-US" w:eastAsia="zh-CN"/>
        </w:rPr>
        <w:t xml:space="preserve"> </w:t>
      </w:r>
      <w:r>
        <w:rPr>
          <w:rFonts w:hint="eastAsia" w:ascii="宋体" w:hAnsi="宋体"/>
          <w:sz w:val="32"/>
          <w:u w:val="single"/>
        </w:rPr>
        <w:t xml:space="preserve">管理委员会      </w:t>
      </w:r>
      <w:r>
        <w:rPr>
          <w:rFonts w:hint="eastAsia" w:ascii="宋体" w:hAnsi="宋体"/>
          <w:sz w:val="32"/>
          <w:u w:val="single"/>
          <w:lang w:val="en-US" w:eastAsia="zh-CN"/>
        </w:rPr>
        <w:t xml:space="preserve">               </w:t>
      </w:r>
      <w:r>
        <w:rPr>
          <w:rFonts w:hint="eastAsia" w:ascii="宋体" w:hAnsi="宋体"/>
          <w:sz w:val="32"/>
          <w:u w:val="single"/>
        </w:rPr>
        <w:t xml:space="preserve">     </w:t>
      </w:r>
    </w:p>
    <w:p w14:paraId="6C8D76C8">
      <w:pPr>
        <w:ind w:firstLine="960" w:firstLineChars="300"/>
        <w:rPr>
          <w:rFonts w:hint="eastAsia" w:ascii="宋体" w:hAnsi="宋体"/>
          <w:sz w:val="32"/>
          <w:u w:val="single"/>
        </w:rPr>
      </w:pPr>
      <w:r>
        <w:rPr>
          <w:sz w:val="32"/>
        </w:rPr>
        <mc:AlternateContent>
          <mc:Choice Requires="wps">
            <w:drawing>
              <wp:anchor distT="0" distB="0" distL="114300" distR="114300" simplePos="0" relativeHeight="251662336" behindDoc="0" locked="0" layoutInCell="1" allowOverlap="1">
                <wp:simplePos x="0" y="0"/>
                <wp:positionH relativeFrom="column">
                  <wp:posOffset>1535430</wp:posOffset>
                </wp:positionH>
                <wp:positionV relativeFrom="paragraph">
                  <wp:posOffset>304165</wp:posOffset>
                </wp:positionV>
                <wp:extent cx="2628900" cy="635"/>
                <wp:effectExtent l="0" t="0" r="0" b="0"/>
                <wp:wrapNone/>
                <wp:docPr id="9" name="直接连接符 9"/>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0.9pt;margin-top:23.95pt;height:0.05pt;width:207pt;z-index:251662336;mso-width-relative:page;mso-height-relative:page;" filled="f" stroked="f" coordsize="21600,21600" o:gfxdata="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IcBaj3ZAAAACQEAAA8AAAAAAAAAAQAgAAAAIgAAAGRycy9kb3ducmV2LnhtbFBLAQIUABQAAAAI&#10;AIdO4kAXjCzpswEAAEkDAAAOAAAAAAAAAAEAIAAAACgBAABkcnMvZTJvRG9jLnhtbFBLBQYAAAAA&#10;BgAGAFkBAABNBQAAAAA=&#10;">
                <v:fill on="f" focussize="0,0"/>
                <v:stroke on="f" weight="1.25pt"/>
                <v:imagedata o:title=""/>
                <o:lock v:ext="edit" aspectratio="f"/>
              </v:line>
            </w:pict>
          </mc:Fallback>
        </mc:AlternateContent>
      </w:r>
      <w:r>
        <w:rPr>
          <w:rFonts w:hint="eastAsia" w:ascii="宋体" w:hAnsi="宋体"/>
          <w:sz w:val="32"/>
        </w:rPr>
        <w:t>项目单位</w:t>
      </w:r>
      <w:r>
        <w:rPr>
          <w:rFonts w:hint="eastAsia" w:ascii="宋体" w:hAnsi="宋体"/>
          <w:sz w:val="32"/>
          <w:u w:val="single"/>
        </w:rPr>
        <w:t xml:space="preserve"> 北京市科学技术委员会、中关村科技园区</w:t>
      </w:r>
    </w:p>
    <w:p w14:paraId="108D43F0">
      <w:pPr>
        <w:ind w:firstLine="2240" w:firstLineChars="700"/>
        <w:rPr>
          <w:rFonts w:hint="eastAsia" w:ascii="宋体" w:hAnsi="宋体"/>
          <w:sz w:val="32"/>
          <w:u w:val="single"/>
        </w:rPr>
      </w:pPr>
      <w:r>
        <w:rPr>
          <w:rFonts w:hint="eastAsia" w:ascii="宋体" w:hAnsi="宋体"/>
          <w:sz w:val="32"/>
          <w:u w:val="single"/>
          <w:lang w:val="en-US" w:eastAsia="zh-CN"/>
        </w:rPr>
        <w:t xml:space="preserve"> </w:t>
      </w:r>
      <w:r>
        <w:rPr>
          <w:rFonts w:hint="eastAsia" w:ascii="宋体" w:hAnsi="宋体"/>
          <w:sz w:val="32"/>
          <w:u w:val="single"/>
        </w:rPr>
        <w:t xml:space="preserve">管理委员会      </w:t>
      </w:r>
      <w:r>
        <w:rPr>
          <w:rFonts w:hint="eastAsia" w:ascii="宋体" w:hAnsi="宋体"/>
          <w:sz w:val="32"/>
          <w:u w:val="single"/>
          <w:lang w:val="en-US" w:eastAsia="zh-CN"/>
        </w:rPr>
        <w:t xml:space="preserve">               </w:t>
      </w:r>
      <w:r>
        <w:rPr>
          <w:rFonts w:hint="eastAsia" w:ascii="宋体" w:hAnsi="宋体"/>
          <w:sz w:val="32"/>
          <w:u w:val="single"/>
        </w:rPr>
        <w:t xml:space="preserve">     </w:t>
      </w:r>
    </w:p>
    <w:p w14:paraId="6997711D">
      <w:pPr>
        <w:ind w:left="2158" w:leftChars="456" w:hanging="1200" w:hangingChars="600"/>
        <w:rPr>
          <w:rFonts w:hint="eastAsia" w:ascii="宋体" w:hAnsi="宋体"/>
          <w:sz w:val="32"/>
        </w:rPr>
      </w:pPr>
      <w:r>
        <w:rPr>
          <w:rFonts w:ascii="宋体" w:hAnsi="宋体"/>
          <w:sz w:val="20"/>
          <w:lang w:val="zh-CN"/>
        </w:rPr>
        <mc:AlternateContent>
          <mc:Choice Requires="wps">
            <w:drawing>
              <wp:anchor distT="0" distB="0" distL="114300" distR="114300" simplePos="0" relativeHeight="251660288" behindDoc="0" locked="0" layoutInCell="1" allowOverlap="1">
                <wp:simplePos x="0" y="0"/>
                <wp:positionH relativeFrom="column">
                  <wp:posOffset>1338580</wp:posOffset>
                </wp:positionH>
                <wp:positionV relativeFrom="paragraph">
                  <wp:posOffset>378460</wp:posOffset>
                </wp:positionV>
                <wp:extent cx="3973195" cy="4953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3973195" cy="495300"/>
                        </a:xfrm>
                        <a:prstGeom prst="rect">
                          <a:avLst/>
                        </a:prstGeom>
                        <a:noFill/>
                        <a:ln>
                          <a:noFill/>
                        </a:ln>
                        <a:effectLst/>
                      </wps:spPr>
                      <wps:txbx>
                        <w:txbxContent>
                          <w:p w14:paraId="1E3BFDE2">
                            <w:pPr>
                              <w:jc w:val="left"/>
                              <w:rPr>
                                <w:sz w:val="32"/>
                                <w:szCs w:val="32"/>
                              </w:rPr>
                            </w:pPr>
                            <w:r>
                              <w:rPr>
                                <w:rFonts w:hint="eastAsia" w:ascii="宋体" w:hAnsi="宋体"/>
                                <w:sz w:val="32"/>
                                <w:szCs w:val="32"/>
                                <w:u w:val="single"/>
                              </w:rPr>
                              <w:t xml:space="preserve"> 北京源隆会计师事务所有限责任公司</w:t>
                            </w:r>
                            <w:r>
                              <w:rPr>
                                <w:rFonts w:hint="eastAsia"/>
                                <w:sz w:val="32"/>
                                <w:szCs w:val="32"/>
                                <w:u w:val="single"/>
                              </w:rPr>
                              <w:t xml:space="preserve">  </w:t>
                            </w:r>
                            <w:r>
                              <w:rPr>
                                <w:rFonts w:hint="eastAsia"/>
                                <w:sz w:val="32"/>
                                <w:szCs w:val="32"/>
                                <w:u w:val="single"/>
                                <w:lang w:val="en-US" w:eastAsia="zh-CN"/>
                              </w:rPr>
                              <w:t xml:space="preserve">  </w:t>
                            </w:r>
                          </w:p>
                        </w:txbxContent>
                      </wps:txbx>
                      <wps:bodyPr vert="horz" wrap="square" anchor="t" upright="1"/>
                    </wps:wsp>
                  </a:graphicData>
                </a:graphic>
              </wp:anchor>
            </w:drawing>
          </mc:Choice>
          <mc:Fallback>
            <w:pict>
              <v:shape id="_x0000_s1026" o:spid="_x0000_s1026" o:spt="202" type="#_x0000_t202" style="position:absolute;left:0pt;margin-left:105.4pt;margin-top:29.8pt;height:39pt;width:312.85pt;z-index:251660288;mso-width-relative:page;mso-height-relative:page;" filled="f" stroked="f" coordsize="21600,21600" o:gfxdata="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QPBnc2AAAAAoBAAAPAAAAAAAAAAEAIAAAACIAAABk&#10;cnMvZG93bnJldi54bWxQSwECFAAUAAAACACHTuJA4t2c/M0BAACBAwAADgAAAAAAAAABACAAAAAn&#10;AQAAZHJzL2Uyb0RvYy54bWxQSwUGAAAAAAYABgBZAQAAZgUAAAAA&#10;">
                <v:fill on="f" focussize="0,0"/>
                <v:stroke on="f"/>
                <v:imagedata o:title=""/>
                <o:lock v:ext="edit" aspectratio="f"/>
                <v:textbox>
                  <w:txbxContent>
                    <w:p w14:paraId="1E3BFDE2">
                      <w:pPr>
                        <w:jc w:val="left"/>
                        <w:rPr>
                          <w:sz w:val="32"/>
                          <w:szCs w:val="32"/>
                        </w:rPr>
                      </w:pPr>
                      <w:r>
                        <w:rPr>
                          <w:rFonts w:hint="eastAsia" w:ascii="宋体" w:hAnsi="宋体"/>
                          <w:sz w:val="32"/>
                          <w:szCs w:val="32"/>
                          <w:u w:val="single"/>
                        </w:rPr>
                        <w:t xml:space="preserve"> 北京源隆会计师事务所有限责任公司</w:t>
                      </w:r>
                      <w:r>
                        <w:rPr>
                          <w:rFonts w:hint="eastAsia"/>
                          <w:sz w:val="32"/>
                          <w:szCs w:val="32"/>
                          <w:u w:val="single"/>
                        </w:rPr>
                        <w:t xml:space="preserve">  </w:t>
                      </w:r>
                      <w:r>
                        <w:rPr>
                          <w:rFonts w:hint="eastAsia"/>
                          <w:sz w:val="32"/>
                          <w:szCs w:val="32"/>
                          <w:u w:val="single"/>
                          <w:lang w:val="en-US" w:eastAsia="zh-CN"/>
                        </w:rPr>
                        <w:t xml:space="preserve">  </w:t>
                      </w:r>
                    </w:p>
                  </w:txbxContent>
                </v:textbox>
              </v:shape>
            </w:pict>
          </mc:Fallback>
        </mc:AlternateContent>
      </w:r>
      <w:r>
        <w:rPr>
          <w:sz w:val="32"/>
        </w:rPr>
        <mc:AlternateContent>
          <mc:Choice Requires="wps">
            <w:drawing>
              <wp:anchor distT="0" distB="0" distL="114300" distR="114300" simplePos="0" relativeHeight="251663360" behindDoc="0" locked="0" layoutInCell="1" allowOverlap="1">
                <wp:simplePos x="0" y="0"/>
                <wp:positionH relativeFrom="column">
                  <wp:posOffset>1544955</wp:posOffset>
                </wp:positionH>
                <wp:positionV relativeFrom="paragraph">
                  <wp:posOffset>288925</wp:posOffset>
                </wp:positionV>
                <wp:extent cx="2628900" cy="635"/>
                <wp:effectExtent l="0" t="0" r="0" b="0"/>
                <wp:wrapNone/>
                <wp:docPr id="8" name="直接连接符 8"/>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1.65pt;margin-top:22.75pt;height:0.05pt;width:207pt;z-index:251663360;mso-width-relative:page;mso-height-relative:page;" filled="f" stroked="f" coordsize="21600,21600" o:gfxdata="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CiF+6e2gAAAAkBAAAPAAAAAAAAAAEAIAAAACIAAABkcnMvZG93bnJldi54bWxQSwECFAAUAAAA&#10;CACHTuJAby9Tv7MBAABJAwAADgAAAAAAAAABACAAAAApAQAAZHJzL2Uyb0RvYy54bWxQSwUGAAAA&#10;AAYABgBZAQAATgUAAAAA&#10;">
                <v:fill on="f" focussize="0,0"/>
                <v:stroke on="f" weight="1.25pt"/>
                <v:imagedata o:title=""/>
                <o:lock v:ext="edit" aspectratio="f"/>
              </v:line>
            </w:pict>
          </mc:Fallback>
        </mc:AlternateContent>
      </w:r>
      <w:r>
        <w:rPr>
          <w:rFonts w:hint="eastAsia" w:ascii="宋体" w:hAnsi="宋体"/>
          <w:sz w:val="32"/>
        </w:rPr>
        <w:t>项目名称</w:t>
      </w:r>
      <w:r>
        <w:rPr>
          <w:rFonts w:hint="eastAsia" w:ascii="宋体" w:hAnsi="宋体"/>
          <w:sz w:val="32"/>
          <w:u w:val="single"/>
        </w:rPr>
        <w:t xml:space="preserve"> </w:t>
      </w:r>
      <w:r>
        <w:rPr>
          <w:rFonts w:hint="eastAsia" w:ascii="宋体" w:hAnsi="宋体"/>
          <w:sz w:val="32"/>
          <w:u w:val="single"/>
          <w:lang w:eastAsia="zh-CN"/>
        </w:rPr>
        <w:t>区块链关键技术研发</w:t>
      </w:r>
      <w:r>
        <w:rPr>
          <w:rFonts w:hint="eastAsia" w:ascii="宋体" w:hAnsi="宋体"/>
          <w:sz w:val="32"/>
          <w:u w:val="single"/>
          <w:lang w:val="en-US" w:eastAsia="zh-CN"/>
        </w:rPr>
        <w:t xml:space="preserve">     </w:t>
      </w:r>
      <w:r>
        <w:rPr>
          <w:rFonts w:ascii="宋体" w:hAnsi="宋体"/>
          <w:sz w:val="32"/>
          <w:u w:val="single"/>
        </w:rPr>
        <w:t xml:space="preserve"> </w:t>
      </w:r>
      <w:r>
        <w:rPr>
          <w:rFonts w:hint="eastAsia" w:ascii="宋体" w:hAnsi="宋体"/>
          <w:sz w:val="32"/>
          <w:u w:val="single"/>
          <w:lang w:val="en-US" w:eastAsia="zh-CN"/>
        </w:rPr>
        <w:t xml:space="preserve">     </w:t>
      </w:r>
      <w:r>
        <w:rPr>
          <w:rFonts w:ascii="宋体" w:hAnsi="宋体"/>
          <w:sz w:val="32"/>
          <w:u w:val="single"/>
        </w:rPr>
        <w:t xml:space="preserve">  </w:t>
      </w:r>
      <w:r>
        <w:rPr>
          <w:rFonts w:hint="eastAsia" w:ascii="宋体" w:hAnsi="宋体"/>
          <w:sz w:val="32"/>
          <w:u w:val="single"/>
          <w:lang w:val="en-US" w:eastAsia="zh-CN"/>
        </w:rPr>
        <w:t xml:space="preserve">  </w:t>
      </w:r>
      <w:r>
        <w:rPr>
          <w:rFonts w:ascii="宋体" w:hAnsi="宋体"/>
          <w:sz w:val="32"/>
          <w:u w:val="single"/>
        </w:rPr>
        <w:t xml:space="preserve">   </w:t>
      </w:r>
      <w:r>
        <w:rPr>
          <w:sz w:val="32"/>
        </w:rPr>
        <mc:AlternateContent>
          <mc:Choice Requires="wps">
            <w:drawing>
              <wp:anchor distT="0" distB="0" distL="114300" distR="114300" simplePos="0" relativeHeight="251664384" behindDoc="0" locked="0" layoutInCell="1" allowOverlap="1">
                <wp:simplePos x="0" y="0"/>
                <wp:positionH relativeFrom="column">
                  <wp:posOffset>1544955</wp:posOffset>
                </wp:positionH>
                <wp:positionV relativeFrom="paragraph">
                  <wp:posOffset>292735</wp:posOffset>
                </wp:positionV>
                <wp:extent cx="2628900" cy="635"/>
                <wp:effectExtent l="0" t="0" r="0" b="0"/>
                <wp:wrapNone/>
                <wp:docPr id="10" name="直接连接符 10"/>
                <wp:cNvGraphicFramePr/>
                <a:graphic xmlns:a="http://schemas.openxmlformats.org/drawingml/2006/main">
                  <a:graphicData uri="http://schemas.microsoft.com/office/word/2010/wordprocessingShape">
                    <wps:wsp>
                      <wps:cNvCnPr/>
                      <wps:spPr>
                        <a:xfrm>
                          <a:off x="0" y="0"/>
                          <a:ext cx="2628900" cy="635"/>
                        </a:xfrm>
                        <a:prstGeom prst="line">
                          <a:avLst/>
                        </a:prstGeom>
                        <a:ln w="15875">
                          <a:noFill/>
                        </a:ln>
                        <a:effectLst/>
                      </wps:spPr>
                      <wps:bodyPr upright="1"/>
                    </wps:wsp>
                  </a:graphicData>
                </a:graphic>
              </wp:anchor>
            </w:drawing>
          </mc:Choice>
          <mc:Fallback>
            <w:pict>
              <v:line id="_x0000_s1026" o:spid="_x0000_s1026" o:spt="20" style="position:absolute;left:0pt;margin-left:121.65pt;margin-top:23.05pt;height:0.05pt;width:207pt;z-index:251664384;mso-width-relative:page;mso-height-relative:page;" filled="f" stroked="f" coordsize="21600,21600" o:gfxdata="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9MB662gAAAAkBAAAPAAAAAAAAAAEAIAAAACIAAABkcnMvZG93bnJldi54bWxQSwECFAAUAAAA&#10;CACHTuJA0bCahbMBAABLAwAADgAAAAAAAAABACAAAAApAQAAZHJzL2Uyb0RvYy54bWxQSwUGAAAA&#10;AAYABgBZAQAATgUAAAAA&#10;">
                <v:fill on="f" focussize="0,0"/>
                <v:stroke on="f" weight="1.25pt"/>
                <v:imagedata o:title=""/>
                <o:lock v:ext="edit" aspectratio="f"/>
              </v:line>
            </w:pict>
          </mc:Fallback>
        </mc:AlternateContent>
      </w:r>
    </w:p>
    <w:p w14:paraId="268C4881">
      <w:pPr>
        <w:spacing w:line="340" w:lineRule="exact"/>
        <w:ind w:firstLine="960" w:firstLineChars="300"/>
        <w:jc w:val="left"/>
        <w:rPr>
          <w:rFonts w:hint="eastAsia" w:ascii="宋体" w:hAnsi="宋体"/>
          <w:sz w:val="32"/>
        </w:rPr>
      </w:pPr>
      <w:r>
        <w:rPr>
          <w:rFonts w:hint="eastAsia" w:ascii="宋体" w:hAnsi="宋体"/>
          <w:sz w:val="32"/>
        </w:rPr>
        <w:t>参与评价</w:t>
      </w:r>
    </w:p>
    <w:p w14:paraId="701C501E">
      <w:pPr>
        <w:spacing w:line="340" w:lineRule="exact"/>
        <w:ind w:firstLine="960" w:firstLineChars="300"/>
        <w:jc w:val="left"/>
        <w:rPr>
          <w:rFonts w:hint="eastAsia" w:ascii="宋体" w:hAnsi="宋体"/>
          <w:sz w:val="32"/>
        </w:rPr>
      </w:pPr>
      <w:r>
        <w:rPr>
          <w:rFonts w:hint="eastAsia" w:ascii="宋体" w:hAnsi="宋体"/>
          <w:sz w:val="32"/>
        </w:rPr>
        <mc:AlternateContent>
          <mc:Choice Requires="wps">
            <w:drawing>
              <wp:anchor distT="0" distB="0" distL="114300" distR="114300" simplePos="0" relativeHeight="251665408" behindDoc="0" locked="0" layoutInCell="1" allowOverlap="1">
                <wp:simplePos x="0" y="0"/>
                <wp:positionH relativeFrom="column">
                  <wp:posOffset>1742440</wp:posOffset>
                </wp:positionH>
                <wp:positionV relativeFrom="paragraph">
                  <wp:posOffset>109855</wp:posOffset>
                </wp:positionV>
                <wp:extent cx="3499485" cy="27940"/>
                <wp:effectExtent l="0" t="0" r="0" b="0"/>
                <wp:wrapNone/>
                <wp:docPr id="5" name="直接连接符 1"/>
                <wp:cNvGraphicFramePr/>
                <a:graphic xmlns:a="http://schemas.openxmlformats.org/drawingml/2006/main">
                  <a:graphicData uri="http://schemas.microsoft.com/office/word/2010/wordprocessingShape">
                    <wps:wsp>
                      <wps:cNvCnPr/>
                      <wps:spPr>
                        <a:xfrm flipV="1">
                          <a:off x="0" y="0"/>
                          <a:ext cx="3499485" cy="27940"/>
                        </a:xfrm>
                        <a:prstGeom prst="line">
                          <a:avLst/>
                        </a:prstGeom>
                        <a:ln w="15875">
                          <a:noFill/>
                        </a:ln>
                        <a:effectLst/>
                      </wps:spPr>
                      <wps:bodyPr upright="1"/>
                    </wps:wsp>
                  </a:graphicData>
                </a:graphic>
              </wp:anchor>
            </w:drawing>
          </mc:Choice>
          <mc:Fallback>
            <w:pict>
              <v:line id="直接连接符 1" o:spid="_x0000_s1026" o:spt="20" style="position:absolute;left:0pt;flip:y;margin-left:137.2pt;margin-top:8.65pt;height:2.2pt;width:275.55pt;z-index:251665408;mso-width-relative:page;mso-height-relative:page;" filled="f" stroked="f" coordsize="21600,21600" o:gfxdata="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7NDBsNcAAAAJAQAADwAAAAAAAAABACAAAAAiAAAAZHJzL2Rvd25yZXYueG1sUEsB&#10;AhQAFAAAAAgAh07iQGe2RmC9AQAAVQMAAA4AAAAAAAAAAQAgAAAAJgEAAGRycy9lMm9Eb2MueG1s&#10;UEsFBgAAAAAGAAYAWQEAAFUFAAAAAA==&#10;">
                <v:fill on="f" focussize="0,0"/>
                <v:stroke on="f" weight="1.25pt"/>
                <v:imagedata o:title=""/>
                <o:lock v:ext="edit" aspectratio="f"/>
              </v:line>
            </w:pict>
          </mc:Fallback>
        </mc:AlternateContent>
      </w:r>
      <w:r>
        <w:rPr>
          <w:rFonts w:hint="eastAsia" w:ascii="宋体" w:hAnsi="宋体"/>
          <w:sz w:val="32"/>
        </w:rPr>
        <w:t>中介机构</w:t>
      </w:r>
    </w:p>
    <w:p w14:paraId="4A9F56F4">
      <w:pPr>
        <w:ind w:firstLine="1500" w:firstLineChars="500"/>
        <w:rPr>
          <w:rFonts w:hint="eastAsia" w:eastAsia="黑体"/>
          <w:sz w:val="30"/>
          <w:u w:val="single"/>
        </w:rPr>
      </w:pPr>
    </w:p>
    <w:p w14:paraId="01FA7859">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北京市科学技术委员会、中关村科技园区管理委员会</w:t>
      </w:r>
    </w:p>
    <w:p w14:paraId="7AC0DE83">
      <w:pPr>
        <w:jc w:val="center"/>
        <w:rPr>
          <w:rFonts w:hint="eastAsia" w:ascii="宋体" w:hAnsi="宋体" w:eastAsia="宋体" w:cs="宋体"/>
          <w:b/>
          <w:bCs/>
          <w:sz w:val="32"/>
          <w:szCs w:val="32"/>
        </w:rPr>
        <w:sectPr>
          <w:pgSz w:w="11906" w:h="16838"/>
          <w:pgMar w:top="1440" w:right="1797" w:bottom="1440" w:left="1797" w:header="851" w:footer="992" w:gutter="0"/>
          <w:pgNumType w:start="1"/>
          <w:cols w:space="720" w:num="1"/>
          <w:docGrid w:type="lines" w:linePitch="312" w:charSpace="0"/>
        </w:sectPr>
      </w:pPr>
      <w:r>
        <w:rPr>
          <w:rFonts w:hint="eastAsia" w:ascii="宋体" w:hAnsi="宋体" w:eastAsia="宋体" w:cs="宋体"/>
          <w:b/>
          <w:bCs/>
          <w:sz w:val="32"/>
          <w:szCs w:val="32"/>
          <w:lang w:val="en-US" w:eastAsia="zh-CN"/>
        </w:rPr>
        <w:t>二〇二</w:t>
      </w:r>
      <w:r>
        <w:rPr>
          <w:rFonts w:hint="eastAsia" w:ascii="宋体" w:hAnsi="宋体" w:cs="宋体"/>
          <w:b/>
          <w:bCs/>
          <w:sz w:val="32"/>
          <w:szCs w:val="32"/>
          <w:lang w:val="en-US" w:eastAsia="zh-CN"/>
        </w:rPr>
        <w:t>二</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五</w:t>
      </w:r>
      <w:r>
        <w:rPr>
          <w:rFonts w:hint="eastAsia" w:ascii="宋体" w:hAnsi="宋体" w:eastAsia="宋体" w:cs="宋体"/>
          <w:b/>
          <w:bCs/>
          <w:sz w:val="32"/>
          <w:szCs w:val="32"/>
        </w:rPr>
        <w:t>月</w:t>
      </w:r>
    </w:p>
    <w:p w14:paraId="66DD5F1D">
      <w:pPr>
        <w:pStyle w:val="6"/>
        <w:rPr>
          <w:rFonts w:hint="eastAsia"/>
        </w:rPr>
      </w:pPr>
    </w:p>
    <w:p w14:paraId="04ABD9BE">
      <w:pPr>
        <w:tabs>
          <w:tab w:val="left" w:pos="2850"/>
        </w:tabs>
        <w:spacing w:line="360" w:lineRule="auto"/>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lang w:eastAsia="zh-CN"/>
        </w:rPr>
        <w:t>区块链关键技术研发</w:t>
      </w:r>
      <w:r>
        <w:rPr>
          <w:rFonts w:hint="eastAsia" w:ascii="仿宋_GB2312" w:hAnsi="仿宋_GB2312" w:eastAsia="仿宋_GB2312" w:cs="仿宋_GB2312"/>
          <w:b/>
          <w:bCs/>
          <w:sz w:val="36"/>
          <w:szCs w:val="36"/>
        </w:rPr>
        <w:t>项目</w:t>
      </w:r>
    </w:p>
    <w:p w14:paraId="24DA9B0F">
      <w:pPr>
        <w:tabs>
          <w:tab w:val="left" w:pos="2850"/>
        </w:tabs>
        <w:spacing w:line="360" w:lineRule="auto"/>
        <w:jc w:val="center"/>
        <w:rPr>
          <w:rFonts w:hint="eastAsia" w:ascii="仿宋_GB2312" w:hAnsi="仿宋_GB2312" w:eastAsia="仿宋_GB2312" w:cs="仿宋_GB2312"/>
          <w:b/>
          <w:bCs/>
          <w:sz w:val="36"/>
          <w:szCs w:val="36"/>
        </w:rPr>
      </w:pPr>
      <w:r>
        <w:rPr>
          <w:rFonts w:hint="eastAsia" w:ascii="仿宋_GB2312" w:hAnsi="仿宋_GB2312" w:eastAsia="仿宋_GB2312" w:cs="仿宋_GB2312"/>
          <w:b/>
          <w:bCs/>
          <w:sz w:val="36"/>
          <w:szCs w:val="36"/>
        </w:rPr>
        <w:t>绩效评价结论</w:t>
      </w:r>
    </w:p>
    <w:p w14:paraId="70A866DB">
      <w:pPr>
        <w:tabs>
          <w:tab w:val="left" w:pos="2850"/>
        </w:tabs>
        <w:spacing w:line="360" w:lineRule="auto"/>
        <w:jc w:val="center"/>
        <w:rPr>
          <w:rFonts w:hint="eastAsia" w:ascii="仿宋_GB2312" w:hAnsi="仿宋_GB2312" w:eastAsia="仿宋_GB2312" w:cs="仿宋_GB2312"/>
          <w:bCs/>
          <w:sz w:val="44"/>
          <w:szCs w:val="44"/>
        </w:rPr>
      </w:pPr>
    </w:p>
    <w:p w14:paraId="5C4143EC">
      <w:pPr>
        <w:tabs>
          <w:tab w:val="left" w:pos="709"/>
        </w:tabs>
        <w:spacing w:line="360" w:lineRule="auto"/>
        <w:ind w:firstLine="640" w:firstLineChars="200"/>
        <w:jc w:val="left"/>
        <w:rPr>
          <w:rFonts w:hint="eastAsia" w:ascii="仿宋_GB2312" w:hAnsi="仿宋_GB2312" w:eastAsia="仿宋_GB2312" w:cs="仿宋_GB2312"/>
          <w:b/>
          <w:bCs/>
          <w:sz w:val="28"/>
          <w:szCs w:val="28"/>
        </w:rPr>
      </w:pP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区块链关键技术研发</w:t>
      </w:r>
      <w:r>
        <w:rPr>
          <w:rFonts w:hint="eastAsia" w:ascii="仿宋_GB2312" w:hAnsi="仿宋_GB2312" w:eastAsia="仿宋_GB2312" w:cs="仿宋_GB2312"/>
          <w:bCs/>
          <w:sz w:val="32"/>
          <w:szCs w:val="32"/>
        </w:rPr>
        <w:t>”项目</w:t>
      </w:r>
      <w:r>
        <w:rPr>
          <w:rFonts w:hint="eastAsia" w:ascii="仿宋_GB2312" w:hAnsi="仿宋_GB2312" w:eastAsia="仿宋_GB2312" w:cs="仿宋_GB2312"/>
          <w:sz w:val="32"/>
          <w:szCs w:val="32"/>
        </w:rPr>
        <w:t>综合得分</w:t>
      </w:r>
      <w:r>
        <w:rPr>
          <w:rFonts w:hint="eastAsia" w:ascii="仿宋_GB2312" w:hAnsi="仿宋_GB2312" w:eastAsia="仿宋_GB2312" w:cs="仿宋_GB2312"/>
          <w:sz w:val="32"/>
          <w:szCs w:val="32"/>
          <w:highlight w:val="none"/>
          <w:lang w:val="en-US" w:eastAsia="zh-CN"/>
        </w:rPr>
        <w:t>87.34</w:t>
      </w:r>
      <w:r>
        <w:rPr>
          <w:rFonts w:hint="eastAsia" w:ascii="仿宋_GB2312" w:hAnsi="仿宋_GB2312" w:eastAsia="仿宋_GB2312" w:cs="仿宋_GB2312"/>
          <w:sz w:val="32"/>
          <w:szCs w:val="32"/>
          <w:highlight w:val="none"/>
        </w:rPr>
        <w:t>分，其中，项目决策</w:t>
      </w:r>
      <w:r>
        <w:rPr>
          <w:rFonts w:hint="eastAsia" w:ascii="仿宋_GB2312" w:hAnsi="仿宋_GB2312" w:eastAsia="仿宋_GB2312" w:cs="仿宋_GB2312"/>
          <w:sz w:val="32"/>
          <w:szCs w:val="32"/>
          <w:highlight w:val="none"/>
          <w:lang w:val="en-US" w:eastAsia="zh-CN"/>
        </w:rPr>
        <w:t>9.4</w:t>
      </w:r>
      <w:r>
        <w:rPr>
          <w:rFonts w:hint="eastAsia" w:ascii="仿宋_GB2312" w:hAnsi="仿宋_GB2312" w:eastAsia="仿宋_GB2312" w:cs="仿宋_GB2312"/>
          <w:sz w:val="32"/>
          <w:szCs w:val="32"/>
          <w:highlight w:val="none"/>
        </w:rPr>
        <w:t>分，项目过程</w:t>
      </w:r>
      <w:r>
        <w:rPr>
          <w:rFonts w:hint="eastAsia" w:ascii="仿宋_GB2312" w:hAnsi="仿宋_GB2312" w:eastAsia="仿宋_GB2312" w:cs="仿宋_GB2312"/>
          <w:sz w:val="32"/>
          <w:szCs w:val="32"/>
          <w:highlight w:val="none"/>
          <w:lang w:val="en-US" w:eastAsia="zh-CN"/>
        </w:rPr>
        <w:t>17.94</w:t>
      </w:r>
      <w:r>
        <w:rPr>
          <w:rFonts w:hint="eastAsia" w:ascii="仿宋_GB2312" w:hAnsi="仿宋_GB2312" w:eastAsia="仿宋_GB2312" w:cs="仿宋_GB2312"/>
          <w:sz w:val="32"/>
          <w:szCs w:val="32"/>
          <w:highlight w:val="none"/>
        </w:rPr>
        <w:t>分，项目产出3</w:t>
      </w:r>
      <w:r>
        <w:rPr>
          <w:rFonts w:hint="eastAsia" w:ascii="仿宋_GB2312" w:hAnsi="仿宋_GB2312" w:eastAsia="仿宋_GB2312" w:cs="仿宋_GB2312"/>
          <w:sz w:val="32"/>
          <w:szCs w:val="32"/>
          <w:highlight w:val="none"/>
          <w:lang w:val="en-US" w:eastAsia="zh-CN"/>
        </w:rPr>
        <w:t>4.8</w:t>
      </w:r>
      <w:r>
        <w:rPr>
          <w:rFonts w:hint="eastAsia" w:ascii="仿宋_GB2312" w:hAnsi="仿宋_GB2312" w:eastAsia="仿宋_GB2312" w:cs="仿宋_GB2312"/>
          <w:sz w:val="32"/>
          <w:szCs w:val="32"/>
          <w:highlight w:val="none"/>
        </w:rPr>
        <w:t>分，项目效益</w:t>
      </w:r>
      <w:r>
        <w:rPr>
          <w:rFonts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5.2分</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Cs/>
          <w:sz w:val="32"/>
          <w:szCs w:val="32"/>
          <w:highlight w:val="none"/>
        </w:rPr>
        <w:t>项目</w:t>
      </w:r>
      <w:r>
        <w:rPr>
          <w:rFonts w:hint="eastAsia" w:ascii="仿宋_GB2312" w:hAnsi="仿宋_GB2312" w:eastAsia="仿宋_GB2312" w:cs="仿宋_GB2312"/>
          <w:kern w:val="2"/>
          <w:sz w:val="32"/>
          <w:szCs w:val="32"/>
          <w:highlight w:val="none"/>
        </w:rPr>
        <w:t>绩效级别</w:t>
      </w:r>
      <w:r>
        <w:rPr>
          <w:rFonts w:hint="eastAsia" w:ascii="仿宋_GB2312" w:hAnsi="仿宋_GB2312" w:eastAsia="仿宋_GB2312" w:cs="仿宋_GB2312"/>
          <w:kern w:val="2"/>
          <w:sz w:val="32"/>
          <w:szCs w:val="32"/>
          <w:highlight w:val="none"/>
          <w:lang w:val="en-US" w:eastAsia="zh-CN"/>
        </w:rPr>
        <w:t>为</w:t>
      </w:r>
      <w:r>
        <w:rPr>
          <w:rFonts w:hint="eastAsia" w:ascii="仿宋_GB2312" w:hAnsi="仿宋_GB2312" w:eastAsia="仿宋_GB2312" w:cs="仿宋_GB2312"/>
          <w:sz w:val="32"/>
          <w:szCs w:val="32"/>
          <w:highlight w:val="none"/>
        </w:rPr>
        <w:t>“良”。</w:t>
      </w:r>
      <w:r>
        <w:rPr>
          <w:rFonts w:hint="eastAsia" w:ascii="仿宋_GB2312" w:hAnsi="仿宋_GB2312" w:eastAsia="仿宋_GB2312" w:cs="仿宋_GB2312"/>
          <w:sz w:val="32"/>
          <w:szCs w:val="32"/>
        </w:rPr>
        <w:cr/>
      </w:r>
    </w:p>
    <w:p w14:paraId="58CD1336">
      <w:pPr>
        <w:pStyle w:val="7"/>
        <w:spacing w:after="0" w:line="360" w:lineRule="auto"/>
        <w:ind w:left="0" w:leftChars="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区块链关键技术研发</w:t>
      </w:r>
      <w:r>
        <w:rPr>
          <w:rFonts w:hint="eastAsia" w:ascii="仿宋_GB2312" w:hAnsi="仿宋_GB2312" w:eastAsia="仿宋_GB2312" w:cs="仿宋_GB2312"/>
          <w:b/>
          <w:bCs/>
          <w:sz w:val="32"/>
          <w:szCs w:val="32"/>
        </w:rPr>
        <w:t>”项目</w:t>
      </w:r>
    </w:p>
    <w:p w14:paraId="6AF9EED9">
      <w:pPr>
        <w:pStyle w:val="7"/>
        <w:spacing w:after="0" w:line="360" w:lineRule="auto"/>
        <w:ind w:left="0" w:leftChars="0"/>
        <w:jc w:val="center"/>
        <w:rPr>
          <w:rFonts w:hint="eastAsia" w:eastAsia="黑体"/>
          <w:sz w:val="36"/>
          <w:szCs w:val="36"/>
        </w:rPr>
      </w:pPr>
      <w:r>
        <w:rPr>
          <w:rFonts w:hint="eastAsia" w:ascii="仿宋_GB2312" w:hAnsi="仿宋_GB2312" w:eastAsia="仿宋_GB2312" w:cs="仿宋_GB2312"/>
          <w:b/>
          <w:sz w:val="32"/>
          <w:szCs w:val="32"/>
        </w:rPr>
        <w:t>绩效评价结论一览表</w:t>
      </w:r>
    </w:p>
    <w:tbl>
      <w:tblPr>
        <w:tblStyle w:val="13"/>
        <w:tblW w:w="8137"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387"/>
        <w:gridCol w:w="2912"/>
        <w:gridCol w:w="2838"/>
      </w:tblGrid>
      <w:tr w14:paraId="2E0FC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C7B97">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评价内容</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13CCD">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分值</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9B87">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评价得分</w:t>
            </w:r>
          </w:p>
        </w:tc>
      </w:tr>
      <w:tr w14:paraId="4CEA9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EDF32">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项目决策</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AD183">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10</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C6A1E">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9.4</w:t>
            </w:r>
          </w:p>
        </w:tc>
      </w:tr>
      <w:tr w14:paraId="6B0B5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DB97E">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项目过程</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FDB49">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20</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5AA3">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17.94</w:t>
            </w:r>
          </w:p>
        </w:tc>
      </w:tr>
      <w:tr w14:paraId="20064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CB42">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项目产出</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EF47C">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40</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E53D2">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34.8</w:t>
            </w:r>
          </w:p>
        </w:tc>
      </w:tr>
      <w:tr w14:paraId="33E82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C69CB">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项目效益</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D522">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30</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6EF7">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25.2</w:t>
            </w:r>
          </w:p>
        </w:tc>
      </w:tr>
      <w:tr w14:paraId="07D00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8DC05">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综合得分</w:t>
            </w:r>
          </w:p>
        </w:tc>
        <w:tc>
          <w:tcPr>
            <w:tcW w:w="2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39776">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100</w:t>
            </w:r>
          </w:p>
        </w:tc>
        <w:tc>
          <w:tcPr>
            <w:tcW w:w="2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730A6">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87.34</w:t>
            </w:r>
          </w:p>
        </w:tc>
      </w:tr>
      <w:tr w14:paraId="1F319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2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CABDA">
            <w:pPr>
              <w:keepNext w:val="0"/>
              <w:keepLines w:val="0"/>
              <w:widowControl/>
              <w:suppressLineNumbers w:val="0"/>
              <w:jc w:val="center"/>
              <w:textAlignment w:val="center"/>
              <w:rPr>
                <w:rFonts w:hint="eastAsia"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绩效评定级别</w:t>
            </w:r>
          </w:p>
        </w:tc>
        <w:tc>
          <w:tcPr>
            <w:tcW w:w="5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EA7A0">
            <w:pPr>
              <w:keepNext w:val="0"/>
              <w:keepLines w:val="0"/>
              <w:widowControl/>
              <w:suppressLineNumbers w:val="0"/>
              <w:jc w:val="center"/>
              <w:textAlignment w:val="center"/>
              <w:rPr>
                <w:rFonts w:hint="eastAsia" w:ascii="仿宋_GB2312" w:hAnsi="宋体" w:eastAsia="仿宋_GB2312" w:cs="仿宋_GB2312"/>
                <w:i w:val="0"/>
                <w:iCs w:val="0"/>
                <w:color w:val="000000"/>
                <w:sz w:val="28"/>
                <w:szCs w:val="28"/>
                <w:u w:val="none"/>
              </w:rPr>
            </w:pPr>
            <w:r>
              <w:rPr>
                <w:rFonts w:hint="eastAsia" w:ascii="仿宋_GB2312" w:hAnsi="宋体" w:eastAsia="仿宋_GB2312" w:cs="仿宋_GB2312"/>
                <w:i w:val="0"/>
                <w:iCs w:val="0"/>
                <w:color w:val="000000"/>
                <w:kern w:val="0"/>
                <w:sz w:val="28"/>
                <w:szCs w:val="28"/>
                <w:u w:val="none"/>
                <w:lang w:val="en-US" w:eastAsia="zh-CN" w:bidi="ar"/>
              </w:rPr>
              <w:t>良</w:t>
            </w:r>
          </w:p>
        </w:tc>
      </w:tr>
    </w:tbl>
    <w:p w14:paraId="52D372AF">
      <w:pPr>
        <w:pStyle w:val="6"/>
        <w:rPr>
          <w:rFonts w:hint="eastAsia" w:eastAsia="黑体"/>
          <w:sz w:val="36"/>
          <w:szCs w:val="36"/>
        </w:rPr>
      </w:pPr>
    </w:p>
    <w:p w14:paraId="044A95EC">
      <w:pPr>
        <w:pStyle w:val="6"/>
        <w:rPr>
          <w:rFonts w:hint="eastAsia" w:eastAsia="黑体"/>
          <w:sz w:val="36"/>
          <w:szCs w:val="36"/>
        </w:rPr>
        <w:sectPr>
          <w:pgSz w:w="11906" w:h="16838"/>
          <w:pgMar w:top="1440" w:right="1797" w:bottom="1440" w:left="1797" w:header="851" w:footer="992" w:gutter="0"/>
          <w:pgNumType w:start="1"/>
          <w:cols w:space="720" w:num="1"/>
          <w:docGrid w:type="lines" w:linePitch="312" w:charSpace="0"/>
        </w:sectPr>
      </w:pPr>
    </w:p>
    <w:p w14:paraId="38FE8E5B">
      <w:pPr>
        <w:pStyle w:val="19"/>
        <w:tabs>
          <w:tab w:val="right" w:leader="dot" w:pos="8306"/>
        </w:tabs>
        <w:ind w:leftChars="0"/>
        <w:jc w:val="center"/>
        <w:rPr>
          <w:rFonts w:hint="eastAsia" w:ascii="仿宋_GB2312" w:hAnsi="宋体" w:eastAsia="仿宋_GB2312" w:cs="宋体"/>
          <w:sz w:val="44"/>
          <w:szCs w:val="44"/>
        </w:rPr>
      </w:pPr>
      <w:r>
        <w:rPr>
          <w:rFonts w:hint="eastAsia" w:ascii="仿宋_GB2312" w:hAnsi="宋体" w:eastAsia="仿宋_GB2312" w:cs="宋体"/>
          <w:sz w:val="44"/>
          <w:szCs w:val="44"/>
        </w:rPr>
        <w:t>目录</w:t>
      </w:r>
    </w:p>
    <w:p w14:paraId="73E6D9C9">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rPr>
        <w:fldChar w:fldCharType="begin"/>
      </w:r>
      <w:r>
        <w:rPr>
          <w:rFonts w:hint="eastAsia" w:ascii="仿宋_GB2312" w:hAnsi="仿宋_GB2312" w:eastAsia="仿宋_GB2312" w:cs="仿宋_GB2312"/>
          <w:kern w:val="2"/>
          <w:sz w:val="32"/>
          <w:szCs w:val="32"/>
        </w:rPr>
        <w:instrText xml:space="preserve">TOC \o "1-2" \h \u </w:instrText>
      </w:r>
      <w:r>
        <w:rPr>
          <w:rFonts w:hint="eastAsia" w:ascii="仿宋_GB2312" w:hAnsi="仿宋_GB2312" w:eastAsia="仿宋_GB2312" w:cs="仿宋_GB2312"/>
          <w:kern w:val="2"/>
          <w:sz w:val="32"/>
          <w:szCs w:val="32"/>
        </w:rPr>
        <w:fldChar w:fldCharType="separate"/>
      </w:r>
      <w:r>
        <w:rPr>
          <w:rFonts w:hint="eastAsia" w:ascii="仿宋_GB2312" w:hAnsi="仿宋_GB2312" w:eastAsia="仿宋_GB2312" w:cs="仿宋_GB2312"/>
          <w:kern w:val="2"/>
          <w:sz w:val="32"/>
          <w:szCs w:val="32"/>
        </w:rPr>
        <w:fldChar w:fldCharType="begin"/>
      </w:r>
      <w:r>
        <w:rPr>
          <w:rFonts w:hint="eastAsia" w:ascii="仿宋_GB2312" w:hAnsi="仿宋_GB2312" w:eastAsia="仿宋_GB2312" w:cs="仿宋_GB2312"/>
          <w:kern w:val="2"/>
          <w:sz w:val="32"/>
          <w:szCs w:val="32"/>
        </w:rPr>
        <w:instrText xml:space="preserve"> HYPERLINK \l _Toc10787 </w:instrText>
      </w:r>
      <w:r>
        <w:rPr>
          <w:rFonts w:hint="eastAsia" w:ascii="仿宋_GB2312" w:hAnsi="仿宋_GB2312" w:eastAsia="仿宋_GB2312" w:cs="仿宋_GB2312"/>
          <w:kern w:val="2"/>
          <w:sz w:val="32"/>
          <w:szCs w:val="32"/>
        </w:rPr>
        <w:fldChar w:fldCharType="separate"/>
      </w:r>
      <w:r>
        <w:rPr>
          <w:rFonts w:hint="eastAsia" w:ascii="仿宋_GB2312" w:hAnsi="仿宋_GB2312" w:eastAsia="仿宋_GB2312" w:cs="仿宋_GB2312"/>
          <w:sz w:val="32"/>
          <w:szCs w:val="32"/>
        </w:rPr>
        <w:t>一、基本情况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_Toc10787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kern w:val="2"/>
          <w:sz w:val="32"/>
          <w:szCs w:val="32"/>
        </w:rPr>
        <w:fldChar w:fldCharType="end"/>
      </w:r>
    </w:p>
    <w:p w14:paraId="525D0A4A">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_Toc16517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napToGrid/>
          <w:kern w:val="44"/>
          <w:sz w:val="32"/>
          <w:szCs w:val="32"/>
        </w:rPr>
        <w:t>（一）项目概况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_Toc16517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402F176">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_Toc18806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snapToGrid/>
          <w:kern w:val="2"/>
          <w:sz w:val="32"/>
          <w:szCs w:val="32"/>
        </w:rPr>
        <w:t>（二）项目绩效目标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_Toc18806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4DAF06F">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_Toc11257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二、绩效评价工作开展情况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_Toc11257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12ECCE88">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_Toc1014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napToGrid/>
          <w:kern w:val="2"/>
          <w:sz w:val="32"/>
          <w:szCs w:val="32"/>
        </w:rPr>
        <w:t>（一）绩效评价目的、对象和范围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5B83935B">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_Toc8158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napToGrid/>
          <w:kern w:val="44"/>
          <w:sz w:val="32"/>
          <w:szCs w:val="32"/>
        </w:rPr>
        <w:t>（二）绩效评价原则和方法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_Toc8158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80B0335">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_Toc14650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napToGrid/>
          <w:kern w:val="44"/>
          <w:sz w:val="32"/>
          <w:szCs w:val="32"/>
        </w:rPr>
        <w:t>（三）绩效评价指标体系和评价标准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_Toc14650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A37E861">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_Toc23513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val="0"/>
          <w:snapToGrid/>
          <w:kern w:val="44"/>
          <w:sz w:val="32"/>
          <w:szCs w:val="32"/>
        </w:rPr>
        <w:t>（四）绩效评价工作过程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_Toc23513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E7C55CF">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_Toc17942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三、综合评价情况及评价结论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_Toc17942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11950EB4">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_Toc30335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四、绩效评价指标分析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_Toc30335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E1C61A3">
      <w:pPr>
        <w:pStyle w:val="10"/>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_Toc10132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（一）项目决策情况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_Toc10132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FD8F7C8">
      <w:pPr>
        <w:pStyle w:val="10"/>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_Toc24152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（二）项目过程情况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_Toc24152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7D5EF9B0">
      <w:pPr>
        <w:pStyle w:val="10"/>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_Toc26936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（三）项目产出情况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_Toc26936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1B4F510">
      <w:pPr>
        <w:pStyle w:val="10"/>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_Toc21381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（四）项目效益情况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_Toc21381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64D31448">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_Toc27267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五、主要经验及做法、存在的问题及原因分析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_Toc27267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A82DD94">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_Toc32711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（一）主要经验及做法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_Toc32711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76A9BD3">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_Toc23924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_Toc23924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3DCAB587">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_Toc10098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六、有关建议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_Toc10098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5485FC8">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_Toc11793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七、其他需要说明的问题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_Toc11793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24BA748">
      <w:pPr>
        <w:pStyle w:val="9"/>
        <w:keepNext w:val="0"/>
        <w:keepLines w:val="0"/>
        <w:pageBreakBefore w:val="0"/>
        <w:widowControl w:val="0"/>
        <w:tabs>
          <w:tab w:val="right" w:leader="dot" w:pos="8300"/>
        </w:tabs>
        <w:kinsoku/>
        <w:wordWrap/>
        <w:overflowPunct/>
        <w:topLinePunct w:val="0"/>
        <w:autoSpaceDE/>
        <w:autoSpaceDN/>
        <w:bidi w:val="0"/>
        <w:adjustRightInd/>
        <w:snapToGrid/>
        <w:spacing w:line="240" w:lineRule="auto"/>
        <w:ind w:left="0" w:left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_Toc857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八、附件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_Toc857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10842B43">
      <w:pPr>
        <w:pStyle w:val="7"/>
        <w:keepNext w:val="0"/>
        <w:keepLines w:val="0"/>
        <w:pageBreakBefore w:val="0"/>
        <w:widowControl w:val="0"/>
        <w:kinsoku/>
        <w:wordWrap/>
        <w:overflowPunct/>
        <w:topLinePunct w:val="0"/>
        <w:autoSpaceDE/>
        <w:autoSpaceDN/>
        <w:bidi w:val="0"/>
        <w:adjustRightInd/>
        <w:snapToGrid/>
        <w:spacing w:line="240" w:lineRule="auto"/>
        <w:ind w:left="0" w:leftChars="0"/>
        <w:jc w:val="left"/>
        <w:textAlignment w:val="auto"/>
        <w:rPr>
          <w:rFonts w:hint="eastAsia" w:ascii="宋体" w:hAnsi="宋体"/>
          <w:b/>
          <w:bCs/>
          <w:sz w:val="44"/>
          <w:szCs w:val="44"/>
        </w:rPr>
      </w:pPr>
      <w:r>
        <w:rPr>
          <w:rFonts w:hint="eastAsia" w:ascii="仿宋_GB2312" w:hAnsi="仿宋_GB2312" w:eastAsia="仿宋_GB2312" w:cs="仿宋_GB2312"/>
          <w:sz w:val="32"/>
          <w:szCs w:val="32"/>
        </w:rPr>
        <w:fldChar w:fldCharType="end"/>
      </w:r>
    </w:p>
    <w:p w14:paraId="373D8F63">
      <w:pPr>
        <w:pStyle w:val="7"/>
        <w:ind w:left="0" w:leftChars="0"/>
        <w:jc w:val="center"/>
        <w:outlineLvl w:val="0"/>
        <w:rPr>
          <w:rFonts w:hint="eastAsia" w:ascii="宋体" w:hAnsi="宋体"/>
          <w:b/>
          <w:bCs/>
          <w:sz w:val="44"/>
          <w:szCs w:val="44"/>
        </w:rPr>
        <w:sectPr>
          <w:footerReference r:id="rId3" w:type="default"/>
          <w:pgSz w:w="11906" w:h="16838"/>
          <w:pgMar w:top="1440" w:right="1803" w:bottom="1440" w:left="1803" w:header="851" w:footer="992" w:gutter="0"/>
          <w:cols w:space="720" w:num="1"/>
          <w:docGrid w:type="lines" w:linePitch="312" w:charSpace="0"/>
        </w:sectPr>
      </w:pPr>
      <w:bookmarkStart w:id="0" w:name="_Toc12515"/>
    </w:p>
    <w:p w14:paraId="270E1C9A">
      <w:pPr>
        <w:pStyle w:val="7"/>
        <w:keepNext w:val="0"/>
        <w:keepLines w:val="0"/>
        <w:pageBreakBefore w:val="0"/>
        <w:widowControl w:val="0"/>
        <w:kinsoku/>
        <w:wordWrap/>
        <w:overflowPunct/>
        <w:topLinePunct w:val="0"/>
        <w:autoSpaceDE/>
        <w:autoSpaceDN/>
        <w:bidi w:val="0"/>
        <w:adjustRightInd/>
        <w:snapToGrid w:val="0"/>
        <w:spacing w:after="0" w:line="240" w:lineRule="auto"/>
        <w:ind w:left="0" w:leftChars="0"/>
        <w:jc w:val="center"/>
        <w:textAlignment w:val="auto"/>
        <w:outlineLvl w:val="9"/>
        <w:rPr>
          <w:rFonts w:hint="eastAsia" w:ascii="宋体" w:hAnsi="宋体"/>
          <w:b/>
          <w:bCs/>
          <w:sz w:val="44"/>
          <w:szCs w:val="44"/>
        </w:rPr>
      </w:pPr>
      <w:r>
        <w:rPr>
          <w:rFonts w:hint="eastAsia" w:ascii="宋体" w:hAnsi="宋体"/>
          <w:b/>
          <w:bCs/>
          <w:sz w:val="44"/>
          <w:szCs w:val="44"/>
          <w:lang w:eastAsia="zh-CN"/>
        </w:rPr>
        <w:t>北京市科学技术委员会、中关村科技园区管理委员会区块链关键技术研发</w:t>
      </w:r>
      <w:r>
        <w:rPr>
          <w:rFonts w:hint="eastAsia" w:ascii="宋体" w:hAnsi="宋体"/>
          <w:b/>
          <w:bCs/>
          <w:sz w:val="44"/>
          <w:szCs w:val="44"/>
        </w:rPr>
        <w:t>项目</w:t>
      </w:r>
    </w:p>
    <w:p w14:paraId="698DD7AA">
      <w:pPr>
        <w:pStyle w:val="7"/>
        <w:keepNext w:val="0"/>
        <w:keepLines w:val="0"/>
        <w:pageBreakBefore w:val="0"/>
        <w:widowControl w:val="0"/>
        <w:kinsoku/>
        <w:wordWrap/>
        <w:overflowPunct/>
        <w:topLinePunct w:val="0"/>
        <w:autoSpaceDE/>
        <w:autoSpaceDN/>
        <w:bidi w:val="0"/>
        <w:adjustRightInd/>
        <w:snapToGrid w:val="0"/>
        <w:spacing w:after="0" w:line="240" w:lineRule="auto"/>
        <w:ind w:left="0" w:leftChars="0"/>
        <w:jc w:val="center"/>
        <w:textAlignment w:val="auto"/>
        <w:outlineLvl w:val="9"/>
        <w:rPr>
          <w:rFonts w:hint="eastAsia" w:ascii="宋体" w:hAnsi="宋体"/>
          <w:b/>
          <w:bCs/>
          <w:sz w:val="44"/>
          <w:szCs w:val="44"/>
        </w:rPr>
      </w:pPr>
      <w:r>
        <w:rPr>
          <w:rFonts w:hint="eastAsia" w:ascii="宋体" w:hAnsi="宋体"/>
          <w:b/>
          <w:bCs/>
          <w:sz w:val="44"/>
          <w:szCs w:val="44"/>
        </w:rPr>
        <w:t>绩效评价报告</w:t>
      </w:r>
      <w:bookmarkEnd w:id="0"/>
    </w:p>
    <w:p w14:paraId="64705304">
      <w:pPr>
        <w:snapToGrid w:val="0"/>
        <w:spacing w:line="360" w:lineRule="auto"/>
        <w:ind w:firstLine="640" w:firstLineChars="200"/>
        <w:rPr>
          <w:rFonts w:hint="eastAsia" w:ascii="仿宋_GB2312" w:eastAsia="仿宋_GB2312"/>
          <w:sz w:val="32"/>
          <w:szCs w:val="32"/>
        </w:rPr>
      </w:pPr>
    </w:p>
    <w:p w14:paraId="1D510F09">
      <w:pPr>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rPr>
        <w:t>为深入贯彻落实《中共北京市委北京市人民政府关于全面实施预算绩效管理的实施意见》（京发〔2019〕12号），加快建成全方位、全过程、全覆盖的预算绩效管理体系，切实增强部门支出责任和效率意识，提升财政资金使用效率和政府部门管理水平，根据《北京市项目支出绩效评价管理办法》（京财绩效〔2020〕2146号）、《北京市财政局关于开展2022年全面预算绩效管理工作的通知》（京财绩效〔2022〕669号）等文件要求，</w:t>
      </w:r>
      <w:r>
        <w:rPr>
          <w:rFonts w:hint="eastAsia" w:ascii="仿宋_GB2312" w:eastAsia="仿宋_GB2312"/>
          <w:sz w:val="32"/>
          <w:szCs w:val="32"/>
          <w:lang w:eastAsia="zh-CN"/>
        </w:rPr>
        <w:t>北京市科学技术委员会、中关村科技园区管理委员会</w:t>
      </w:r>
      <w:r>
        <w:rPr>
          <w:rFonts w:hint="eastAsia" w:ascii="仿宋_GB2312" w:eastAsia="仿宋_GB2312"/>
          <w:sz w:val="32"/>
          <w:szCs w:val="32"/>
        </w:rPr>
        <w:t>（以下简称“</w:t>
      </w:r>
      <w:r>
        <w:rPr>
          <w:rFonts w:hint="eastAsia" w:ascii="仿宋_GB2312" w:eastAsia="仿宋_GB2312"/>
          <w:sz w:val="32"/>
          <w:szCs w:val="32"/>
          <w:lang w:eastAsia="zh-CN"/>
        </w:rPr>
        <w:t>市科委、中关村管委会</w:t>
      </w:r>
      <w:r>
        <w:rPr>
          <w:rFonts w:hint="eastAsia" w:ascii="仿宋_GB2312" w:eastAsia="仿宋_GB2312"/>
          <w:sz w:val="32"/>
          <w:szCs w:val="32"/>
        </w:rPr>
        <w:t>”）成</w:t>
      </w:r>
      <w:r>
        <w:rPr>
          <w:rFonts w:hint="eastAsia" w:ascii="仿宋_GB2312" w:eastAsia="仿宋_GB2312"/>
          <w:sz w:val="32"/>
          <w:szCs w:val="32"/>
          <w:highlight w:val="none"/>
        </w:rPr>
        <w:t>立绩效评价工作组，</w:t>
      </w:r>
      <w:r>
        <w:rPr>
          <w:rFonts w:hint="eastAsia" w:ascii="仿宋_GB2312" w:hAnsi="仿宋_GB2312" w:eastAsia="仿宋_GB2312" w:cs="仿宋_GB2312"/>
          <w:b w:val="0"/>
          <w:bCs w:val="0"/>
          <w:kern w:val="2"/>
          <w:sz w:val="32"/>
          <w:szCs w:val="32"/>
          <w:highlight w:val="none"/>
          <w:lang w:val="en-US" w:eastAsia="zh-CN"/>
        </w:rPr>
        <w:t>对</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highlight w:val="none"/>
          <w:lang w:eastAsia="zh-CN"/>
        </w:rPr>
        <w:t>区块链关键技术研发</w:t>
      </w:r>
      <w:r>
        <w:rPr>
          <w:rFonts w:hint="eastAsia" w:ascii="仿宋_GB2312" w:hAnsi="仿宋_GB2312" w:eastAsia="仿宋_GB2312" w:cs="仿宋_GB2312"/>
          <w:kern w:val="2"/>
          <w:sz w:val="32"/>
          <w:szCs w:val="32"/>
          <w:highlight w:val="none"/>
        </w:rPr>
        <w:t>”项目</w:t>
      </w:r>
      <w:r>
        <w:rPr>
          <w:rFonts w:hint="eastAsia" w:ascii="仿宋_GB2312" w:eastAsia="仿宋_GB2312"/>
          <w:sz w:val="32"/>
          <w:szCs w:val="32"/>
          <w:highlight w:val="none"/>
        </w:rPr>
        <w:t>实施绩效评价，形成本绩效评价报告。</w:t>
      </w:r>
    </w:p>
    <w:p w14:paraId="2779793F">
      <w:pPr>
        <w:pStyle w:val="3"/>
        <w:pageBreakBefore w:val="0"/>
        <w:widowControl w:val="0"/>
        <w:kinsoku/>
        <w:wordWrap/>
        <w:overflowPunct/>
        <w:topLinePunct w:val="0"/>
        <w:autoSpaceDE/>
        <w:autoSpaceDN/>
        <w:bidi w:val="0"/>
        <w:adjustRightInd/>
        <w:snapToGrid w:val="0"/>
        <w:spacing w:line="360" w:lineRule="auto"/>
        <w:textAlignment w:val="auto"/>
        <w:rPr>
          <w:rFonts w:hint="eastAsia" w:ascii="黑体" w:hAnsi="黑体" w:eastAsia="黑体" w:cs="黑体"/>
          <w:szCs w:val="32"/>
          <w:highlight w:val="none"/>
        </w:rPr>
      </w:pPr>
      <w:bookmarkStart w:id="1" w:name="_Toc169183181"/>
      <w:bookmarkStart w:id="2" w:name="_Toc10787"/>
      <w:r>
        <w:rPr>
          <w:rFonts w:hint="eastAsia" w:ascii="黑体" w:hAnsi="黑体" w:eastAsia="黑体" w:cs="黑体"/>
          <w:szCs w:val="32"/>
          <w:highlight w:val="none"/>
        </w:rPr>
        <w:t>一、</w:t>
      </w:r>
      <w:bookmarkEnd w:id="1"/>
      <w:r>
        <w:rPr>
          <w:rFonts w:hint="eastAsia" w:ascii="黑体" w:hAnsi="黑体" w:eastAsia="黑体" w:cs="黑体"/>
          <w:szCs w:val="32"/>
          <w:highlight w:val="none"/>
        </w:rPr>
        <w:t>基本情况</w:t>
      </w:r>
      <w:bookmarkEnd w:id="2"/>
    </w:p>
    <w:p w14:paraId="3760D2EB">
      <w:pPr>
        <w:pStyle w:val="3"/>
        <w:pageBreakBefore w:val="0"/>
        <w:widowControl w:val="0"/>
        <w:kinsoku/>
        <w:wordWrap/>
        <w:overflowPunct/>
        <w:topLinePunct w:val="0"/>
        <w:autoSpaceDE/>
        <w:autoSpaceDN/>
        <w:bidi w:val="0"/>
        <w:adjustRightInd/>
        <w:snapToGrid w:val="0"/>
        <w:spacing w:line="360" w:lineRule="auto"/>
        <w:ind w:firstLine="640"/>
        <w:textAlignment w:val="auto"/>
        <w:rPr>
          <w:rFonts w:hint="eastAsia" w:ascii="楷体" w:hAnsi="楷体" w:eastAsia="楷体" w:cs="楷体"/>
          <w:b/>
          <w:bCs/>
          <w:szCs w:val="32"/>
          <w:highlight w:val="none"/>
        </w:rPr>
      </w:pPr>
      <w:bookmarkStart w:id="3" w:name="_Toc16517"/>
      <w:r>
        <w:rPr>
          <w:rFonts w:hint="eastAsia" w:ascii="楷体" w:hAnsi="楷体" w:eastAsia="楷体" w:cs="楷体"/>
          <w:b/>
          <w:bCs/>
          <w:snapToGrid/>
          <w:kern w:val="44"/>
          <w:szCs w:val="32"/>
          <w:highlight w:val="none"/>
        </w:rPr>
        <w:t>（一）项目概况</w:t>
      </w:r>
      <w:bookmarkEnd w:id="3"/>
    </w:p>
    <w:p w14:paraId="3D65C7E4">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1.项目立项背景</w:t>
      </w:r>
    </w:p>
    <w:p w14:paraId="51DC0D45">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rPr>
        <w:t>当前全球处于区块链布局的关键机遇期，包括美国、德国、英国、日本在内的科技强国均纷纷出台国家计划支持区块链技术发展，各国际大公司也积极探索场景应用。我国在区块链技术及应用开发领域非常活跃，区块链创新企业数量增长迅猛，但行业主要偏重于应用创新，底层平台核心技术自主研发能力偏弱</w:t>
      </w:r>
      <w:r>
        <w:rPr>
          <w:rFonts w:hint="eastAsia" w:ascii="仿宋_GB2312" w:hAnsi="仿宋_GB2312" w:eastAsia="仿宋_GB2312" w:cs="仿宋_GB2312"/>
          <w:kern w:val="2"/>
          <w:sz w:val="32"/>
          <w:szCs w:val="32"/>
          <w:highlight w:val="none"/>
          <w:lang w:eastAsia="zh-CN"/>
        </w:rPr>
        <w:t>。</w:t>
      </w:r>
    </w:p>
    <w:p w14:paraId="7788D3D9">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国务院关于印发“十三五”国家信息化规划的通知》（国发〔2016〕73号）中提出加强区块链等新技术的创新、试验和应用。《国务院关于印发新一代人工智能发展规划的通知》（国发〔2017〕35号）、《国务院办公厅关于积极推进供应链创新与应用的指导意见》（国办发〔2017〕84号）、《中共中央 国务院关于推进贸易高质量发展的指导意见》（2019年11月19日）、《国务院办公厅关于支持国家级新区深化改革创新加快推动高质量发展的指导意见》（国办发〔2019〕58号）、《商务部等8部门关于进一步做好供应链创新与应用试点工作的通知》（商建函〔2020〕111号）等文件中提出促进区块链与各行业的融合与应用，并表明积极应用区块链等现代供应链管理技术和模式，推动政府治理体系和治理能力现代化。2019年10月，</w:t>
      </w:r>
      <w:r>
        <w:rPr>
          <w:rFonts w:hint="eastAsia" w:ascii="仿宋_GB2312" w:hAnsi="仿宋_GB2312" w:eastAsia="仿宋_GB2312" w:cs="仿宋_GB2312"/>
          <w:kern w:val="2"/>
          <w:sz w:val="32"/>
          <w:szCs w:val="32"/>
          <w:highlight w:val="none"/>
        </w:rPr>
        <w:t>习近平总书记在中央政治局第十八次集体学习时强调“把区块链作为核心技术自主创新重要突破口，加快推动区块链技术和产业创新发展”。</w:t>
      </w:r>
      <w:r>
        <w:rPr>
          <w:rFonts w:hint="eastAsia" w:ascii="仿宋_GB2312" w:hAnsi="仿宋_GB2312" w:eastAsia="仿宋_GB2312" w:cs="仿宋_GB2312"/>
          <w:kern w:val="2"/>
          <w:sz w:val="32"/>
          <w:szCs w:val="32"/>
          <w:highlight w:val="none"/>
          <w:lang w:val="en-US" w:eastAsia="zh-CN"/>
        </w:rPr>
        <w:t>2020年4月，国家发改委将区块链正式纳入新基建，作为支撑未来经济活动和社会活动的基础设施。</w:t>
      </w:r>
    </w:p>
    <w:p w14:paraId="7385B758">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为贯彻</w:t>
      </w:r>
      <w:r>
        <w:rPr>
          <w:rFonts w:hint="eastAsia" w:ascii="仿宋_GB2312" w:hAnsi="仿宋_GB2312" w:eastAsia="仿宋_GB2312" w:cs="仿宋_GB2312"/>
          <w:kern w:val="2"/>
          <w:sz w:val="32"/>
          <w:szCs w:val="32"/>
          <w:highlight w:val="none"/>
          <w:lang w:val="en-US" w:eastAsia="zh-CN"/>
        </w:rPr>
        <w:t>国家政策方针以及</w:t>
      </w:r>
      <w:r>
        <w:rPr>
          <w:rFonts w:hint="eastAsia" w:ascii="仿宋_GB2312" w:hAnsi="仿宋_GB2312" w:eastAsia="仿宋_GB2312" w:cs="仿宋_GB2312"/>
          <w:kern w:val="2"/>
          <w:sz w:val="32"/>
          <w:szCs w:val="32"/>
          <w:highlight w:val="none"/>
          <w:lang w:eastAsia="zh-CN"/>
        </w:rPr>
        <w:t>习近平总书记重要讲话</w:t>
      </w:r>
      <w:bookmarkStart w:id="26" w:name="_GoBack"/>
      <w:bookmarkEnd w:id="26"/>
      <w:r>
        <w:rPr>
          <w:rFonts w:hint="eastAsia" w:ascii="仿宋_GB2312" w:hAnsi="仿宋_GB2312" w:eastAsia="仿宋_GB2312" w:cs="仿宋_GB2312"/>
          <w:kern w:val="2"/>
          <w:sz w:val="32"/>
          <w:szCs w:val="32"/>
          <w:highlight w:val="none"/>
          <w:lang w:eastAsia="zh-CN"/>
        </w:rPr>
        <w:t>精神</w:t>
      </w:r>
      <w:r>
        <w:rPr>
          <w:rFonts w:hint="eastAsia" w:ascii="仿宋_GB2312" w:hAnsi="仿宋_GB2312" w:eastAsia="仿宋_GB2312" w:cs="仿宋_GB2312"/>
          <w:kern w:val="2"/>
          <w:sz w:val="32"/>
          <w:szCs w:val="32"/>
          <w:highlight w:val="none"/>
        </w:rPr>
        <w:t>，突破区块链基础技术和重点领域应用，促进区块链产业发展，全面推动北京市区块链技术创新和与实体经济深度融合，北京市成立了区块链工作专班，建设区块链新型研发机构北京微芯区块链与边缘计算研究院（以下简称微芯院），在专班成员单位和领域专家的强力支持下，起草并发布了《北京区块链创新发展行动计划（2020-2022年）》</w:t>
      </w:r>
      <w:r>
        <w:rPr>
          <w:rFonts w:hint="eastAsia" w:ascii="仿宋_GB2312" w:hAnsi="仿宋_GB2312" w:eastAsia="仿宋_GB2312" w:cs="仿宋_GB2312"/>
          <w:kern w:val="2"/>
          <w:sz w:val="32"/>
          <w:szCs w:val="32"/>
          <w:highlight w:val="none"/>
          <w:lang w:val="en-US" w:eastAsia="zh-CN"/>
        </w:rPr>
        <w:t>（京政办发〔2020〕19号）</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围绕</w:t>
      </w:r>
      <w:r>
        <w:rPr>
          <w:rFonts w:hint="eastAsia" w:ascii="仿宋_GB2312" w:hAnsi="仿宋_GB2312" w:eastAsia="仿宋_GB2312" w:cs="仿宋_GB2312"/>
          <w:kern w:val="2"/>
          <w:sz w:val="32"/>
          <w:szCs w:val="32"/>
          <w:highlight w:val="none"/>
          <w:lang w:val="en-US" w:eastAsia="zh-CN"/>
        </w:rPr>
        <w:t>该</w:t>
      </w:r>
      <w:r>
        <w:rPr>
          <w:rFonts w:hint="eastAsia" w:ascii="仿宋_GB2312" w:hAnsi="仿宋_GB2312" w:eastAsia="仿宋_GB2312" w:cs="仿宋_GB2312"/>
          <w:kern w:val="2"/>
          <w:sz w:val="32"/>
          <w:szCs w:val="32"/>
          <w:highlight w:val="none"/>
        </w:rPr>
        <w:t>计划并结合区块链发展趋势，为进一步推动本市区块链技术和产业发展，市科委、中关村管委会</w:t>
      </w:r>
      <w:r>
        <w:rPr>
          <w:rFonts w:hint="eastAsia" w:ascii="仿宋_GB2312" w:hAnsi="仿宋_GB2312" w:eastAsia="仿宋_GB2312" w:cs="仿宋_GB2312"/>
          <w:kern w:val="2"/>
          <w:sz w:val="32"/>
          <w:szCs w:val="32"/>
          <w:highlight w:val="none"/>
          <w:lang w:val="en-US" w:eastAsia="zh-CN"/>
        </w:rPr>
        <w:t>2021年申报</w:t>
      </w:r>
      <w:r>
        <w:rPr>
          <w:rFonts w:hint="eastAsia" w:ascii="仿宋_GB2312" w:hAnsi="仿宋_GB2312" w:eastAsia="仿宋_GB2312" w:cs="仿宋_GB2312"/>
          <w:kern w:val="2"/>
          <w:sz w:val="32"/>
          <w:szCs w:val="32"/>
          <w:highlight w:val="none"/>
          <w:lang w:eastAsia="zh-CN"/>
        </w:rPr>
        <w:t>区块链关键技术研发</w:t>
      </w:r>
      <w:r>
        <w:rPr>
          <w:rFonts w:hint="eastAsia" w:ascii="仿宋_GB2312" w:hAnsi="仿宋_GB2312" w:eastAsia="仿宋_GB2312" w:cs="仿宋_GB2312"/>
          <w:kern w:val="2"/>
          <w:sz w:val="32"/>
          <w:szCs w:val="32"/>
          <w:highlight w:val="none"/>
        </w:rPr>
        <w:t>项目</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项目期为2021-2023年。</w:t>
      </w:r>
      <w:r>
        <w:rPr>
          <w:rFonts w:hint="eastAsia" w:ascii="仿宋_GB2312" w:hAnsi="仿宋_GB2312" w:eastAsia="仿宋_GB2312" w:cs="仿宋_GB2312"/>
          <w:kern w:val="2"/>
          <w:sz w:val="32"/>
          <w:szCs w:val="32"/>
          <w:highlight w:val="none"/>
        </w:rPr>
        <w:t>2021年9月市科委、中关村管委会与微芯院签署建设协议，</w:t>
      </w:r>
      <w:r>
        <w:rPr>
          <w:rFonts w:hint="eastAsia" w:ascii="仿宋_GB2312" w:hAnsi="仿宋_GB2312" w:eastAsia="仿宋_GB2312" w:cs="仿宋_GB2312"/>
          <w:kern w:val="2"/>
          <w:sz w:val="32"/>
          <w:szCs w:val="32"/>
          <w:highlight w:val="none"/>
          <w:lang w:val="en-US" w:eastAsia="zh-CN"/>
        </w:rPr>
        <w:t>协议执行期为2021年9月16日至2023年9月16日，协议</w:t>
      </w:r>
      <w:r>
        <w:rPr>
          <w:rFonts w:hint="eastAsia" w:ascii="仿宋_GB2312" w:hAnsi="仿宋_GB2312" w:eastAsia="仿宋_GB2312" w:cs="仿宋_GB2312"/>
          <w:kern w:val="2"/>
          <w:sz w:val="32"/>
          <w:szCs w:val="32"/>
          <w:highlight w:val="none"/>
        </w:rPr>
        <w:t>明确微芯院建设定位，推动建设区块链领域新型研发机构，把区块链作为核心技术自主创新的重要突破口，紧抓底层技术和关键核心技术攻关，促进产学研深度融合、创新资源充分集聚，构筑具有国际竞争力的产业生态新模式，服务北京国际科技创新中心建设。</w:t>
      </w:r>
    </w:p>
    <w:p w14:paraId="759E1068">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2.项目主要内容</w:t>
      </w:r>
    </w:p>
    <w:p w14:paraId="4FB09DEE">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一是</w:t>
      </w:r>
      <w:r>
        <w:rPr>
          <w:rFonts w:hint="eastAsia" w:ascii="仿宋_GB2312" w:hAnsi="仿宋_GB2312" w:eastAsia="仿宋_GB2312" w:cs="仿宋_GB2312"/>
          <w:kern w:val="2"/>
          <w:sz w:val="32"/>
          <w:szCs w:val="32"/>
          <w:highlight w:val="none"/>
        </w:rPr>
        <w:t>长安链底层关键技术组件和平台研发</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研究区块链高性能关键技术，包括高效可用的可装配模式和架构，交易并行调度算、高性能异步共识算法、高性能智能合约引擎和高性能密码学算法。</w:t>
      </w:r>
    </w:p>
    <w:p w14:paraId="04D0BD15">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二是</w:t>
      </w:r>
      <w:r>
        <w:rPr>
          <w:rFonts w:hint="eastAsia" w:ascii="仿宋_GB2312" w:hAnsi="仿宋_GB2312" w:eastAsia="仿宋_GB2312" w:cs="仿宋_GB2312"/>
          <w:kern w:val="2"/>
          <w:sz w:val="32"/>
          <w:szCs w:val="32"/>
          <w:highlight w:val="none"/>
        </w:rPr>
        <w:t>物联网区块链专用芯片关键技术（软硬件结合关键技术）</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研究基于开源指令集的MCU芯片设计共性技术，边缘侧物联网芯片低功耗技术，研究适用于物联网区块链应用的侧信道攻击防御技术，研究区块链智能合约硬件管理通用IP。</w:t>
      </w:r>
    </w:p>
    <w:p w14:paraId="4A00C20D">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三是</w:t>
      </w:r>
      <w:r>
        <w:rPr>
          <w:rFonts w:hint="eastAsia" w:ascii="仿宋_GB2312" w:hAnsi="仿宋_GB2312" w:eastAsia="仿宋_GB2312" w:cs="仿宋_GB2312"/>
          <w:kern w:val="2"/>
          <w:sz w:val="32"/>
          <w:szCs w:val="32"/>
          <w:highlight w:val="none"/>
        </w:rPr>
        <w:t>长安链协作网络关键技术研发和示范应用（共性应用与服务关键技术）</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研究区块链应用的共性服务和大规模组网技术，支持多链互通的新型跨链体系及技术架构，突破新型跨链技术架构。</w:t>
      </w:r>
    </w:p>
    <w:p w14:paraId="2758D849">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lang w:val="en-US" w:eastAsia="zh-CN"/>
        </w:rPr>
        <w:t>四是</w:t>
      </w:r>
      <w:r>
        <w:rPr>
          <w:rFonts w:hint="eastAsia" w:ascii="仿宋_GB2312" w:hAnsi="仿宋_GB2312" w:eastAsia="仿宋_GB2312" w:cs="仿宋_GB2312"/>
          <w:kern w:val="2"/>
          <w:sz w:val="32"/>
          <w:szCs w:val="32"/>
          <w:highlight w:val="none"/>
        </w:rPr>
        <w:t>长安链开源社区建设</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rPr>
        <w:t>以区块链领域发展趋势和重大关键技术突破为主题，汇聚国内外顶尖区块链专家进行专题研讨，围绕区块链底层核心技术、区块链应用场景等发布选题，举办区块链公开挑战赛。</w:t>
      </w:r>
    </w:p>
    <w:p w14:paraId="1FA2910D">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bookmarkStart w:id="4" w:name="_Toc9928"/>
      <w:bookmarkStart w:id="5" w:name="_Toc29964"/>
      <w:r>
        <w:rPr>
          <w:rFonts w:hint="eastAsia" w:ascii="仿宋_GB2312" w:hAnsi="仿宋_GB2312" w:eastAsia="仿宋_GB2312" w:cs="仿宋_GB2312"/>
          <w:kern w:val="2"/>
          <w:sz w:val="32"/>
          <w:szCs w:val="32"/>
          <w:highlight w:val="none"/>
        </w:rPr>
        <w:t>3.项目资金情况</w:t>
      </w:r>
      <w:bookmarkEnd w:id="4"/>
      <w:bookmarkEnd w:id="5"/>
    </w:p>
    <w:p w14:paraId="4E6085E5">
      <w:pPr>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该项目预算批复金额为6000万元，其中研发区块链底层平台关键核心技术2500万元，建设区块链开源社区250万元，研发边缘侧区块链软硬件结合关键技术1500万元，区块链共性应用服务与关键技术1750万元。</w:t>
      </w:r>
    </w:p>
    <w:p w14:paraId="667C3E84">
      <w:pPr>
        <w:pStyle w:val="3"/>
        <w:pageBreakBefore w:val="0"/>
        <w:widowControl w:val="0"/>
        <w:kinsoku/>
        <w:wordWrap/>
        <w:overflowPunct/>
        <w:topLinePunct w:val="0"/>
        <w:autoSpaceDE/>
        <w:autoSpaceDN/>
        <w:bidi w:val="0"/>
        <w:adjustRightInd/>
        <w:snapToGrid w:val="0"/>
        <w:spacing w:line="360" w:lineRule="auto"/>
        <w:ind w:firstLine="640"/>
        <w:textAlignment w:val="auto"/>
        <w:rPr>
          <w:rFonts w:hint="eastAsia" w:ascii="楷体" w:hAnsi="楷体" w:eastAsia="楷体" w:cs="楷体"/>
          <w:b/>
          <w:bCs/>
          <w:snapToGrid/>
          <w:kern w:val="2"/>
          <w:szCs w:val="32"/>
          <w:highlight w:val="none"/>
        </w:rPr>
      </w:pPr>
      <w:bookmarkStart w:id="6" w:name="_Toc18806"/>
      <w:r>
        <w:rPr>
          <w:rFonts w:hint="eastAsia" w:ascii="楷体" w:hAnsi="楷体" w:eastAsia="楷体" w:cs="楷体"/>
          <w:b/>
          <w:bCs/>
          <w:snapToGrid/>
          <w:kern w:val="2"/>
          <w:szCs w:val="32"/>
          <w:highlight w:val="none"/>
        </w:rPr>
        <w:t>（二）项目绩效目标</w:t>
      </w:r>
      <w:bookmarkEnd w:id="6"/>
    </w:p>
    <w:p w14:paraId="53BF2D9E">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1.总体目标</w:t>
      </w:r>
    </w:p>
    <w:p w14:paraId="5DC7D078">
      <w:pPr>
        <w:pStyle w:val="6"/>
        <w:keepNext w:val="0"/>
        <w:keepLines w:val="0"/>
        <w:pageBreakBefore w:val="0"/>
        <w:widowControl w:val="0"/>
        <w:kinsoku/>
        <w:wordWrap/>
        <w:overflowPunct/>
        <w:topLinePunct w:val="0"/>
        <w:autoSpaceDE/>
        <w:autoSpaceDN/>
        <w:bidi w:val="0"/>
        <w:adjustRightInd/>
        <w:snapToGrid w:val="0"/>
        <w:spacing w:after="0" w:afterLines="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项目期目标：一是研发自主可控的区块链底层技术平台，提供技术领先、功能完备的2.0版本，具有合约引擎、交易调度、共识算法、身份认证、数据存储、核心引擎及装配线等核心模块，实现2万TPS，并开放源代码；二是建设区块链开源社区，吸引50家的区块链企业和个人开发者；三是研发边缘侧区块链软硬结合关键技术，突破边缘侧区块链系列芯片设计共性技术，采用RISC-V指令架构核心，支持区块链相关专用加密硬件（椭圆曲线加密，杂凑算法和对称分组加密算法），具备支持可信执行环境的硬件模块，具备物理不可克隆身份标识硬件，具备防御侧信道攻击的物理安全能力；四是初步建成支持区块链应用的共性服务平台和网络。研究共性应用服务技术，构建支持区块链应用的共性服务平台和网络。</w:t>
      </w:r>
    </w:p>
    <w:p w14:paraId="2CDB0FCC">
      <w:pPr>
        <w:pStyle w:val="6"/>
        <w:keepNext w:val="0"/>
        <w:keepLines w:val="0"/>
        <w:pageBreakBefore w:val="0"/>
        <w:widowControl w:val="0"/>
        <w:kinsoku/>
        <w:wordWrap/>
        <w:overflowPunct/>
        <w:topLinePunct w:val="0"/>
        <w:autoSpaceDE/>
        <w:autoSpaceDN/>
        <w:bidi w:val="0"/>
        <w:adjustRightInd/>
        <w:snapToGrid w:val="0"/>
        <w:spacing w:after="0" w:afterLines="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年度目标：一是实现自主可控的区块链底层平台2.0版本，具有合约引擎、交易调度、共识算法、身份认证、数据存储、核心引擎及装配线等核心模块，全面提升技术平台的性能，交易处理能力达10000TPS。二是吸引30家区块链行业机构和个人开发者加入，形成开源生态。三是突破边缘侧区块链系列芯片设计共性技术，完成RISC-V指令架构核心设计，完成区块链相关专用加密硬件设计，完成支持可信执行环境的硬件模块，完成物理不可克隆身份标识硬件方案设计，并交付流片。四是完成区块链应用的共性服务平台和网络设计规划。</w:t>
      </w:r>
    </w:p>
    <w:p w14:paraId="4CEC286D">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2.项目绩效阶段性目标</w:t>
      </w:r>
    </w:p>
    <w:p w14:paraId="391F8001">
      <w:pPr>
        <w:pStyle w:val="11"/>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none"/>
        </w:rPr>
        <w:t>数量指标：区块链底层技术平台TPS10000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社区成员数量30</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边缘侧区块链芯片主频80MHz</w:t>
      </w:r>
      <w:r>
        <w:rPr>
          <w:rFonts w:hint="eastAsia" w:ascii="仿宋_GB2312" w:hAnsi="仿宋_GB2312" w:eastAsia="仿宋_GB2312" w:cs="仿宋_GB2312"/>
          <w:sz w:val="32"/>
          <w:szCs w:val="32"/>
          <w:highlight w:val="none"/>
          <w:lang w:eastAsia="zh-CN"/>
        </w:rPr>
        <w:t>。</w:t>
      </w:r>
    </w:p>
    <w:p w14:paraId="4ECFFA3F">
      <w:pPr>
        <w:pStyle w:val="11"/>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质量指标：区块链底层技术平台系统故障率≤5%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区块链底层技术平台性能可实现合约引擎、交易调度、共识算法、身份认证、数据存储、核心引擎及装配线共7个核心功能模块。</w:t>
      </w:r>
    </w:p>
    <w:p w14:paraId="5E031BBB">
      <w:pPr>
        <w:pStyle w:val="11"/>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highlight w:val="none"/>
        </w:rPr>
        <w:t>进度指标：</w:t>
      </w:r>
      <w:r>
        <w:rPr>
          <w:rFonts w:hint="eastAsia" w:ascii="仿宋_GB2312" w:hAnsi="仿宋_GB2312" w:eastAsia="仿宋_GB2312" w:cs="仿宋_GB2312"/>
          <w:sz w:val="32"/>
          <w:szCs w:val="32"/>
          <w:highlight w:val="none"/>
          <w:lang w:val="en-US" w:eastAsia="zh-CN"/>
        </w:rPr>
        <w:t>一是</w:t>
      </w:r>
      <w:r>
        <w:rPr>
          <w:rFonts w:hint="eastAsia" w:ascii="仿宋_GB2312" w:hAnsi="仿宋_GB2312" w:eastAsia="仿宋_GB2312" w:cs="仿宋_GB2312"/>
          <w:sz w:val="32"/>
          <w:szCs w:val="32"/>
          <w:highlight w:val="none"/>
        </w:rPr>
        <w:t>底层平台研发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2021年6月完成新型区块链底层技术平台正式版的研发和上线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2021年12月实现区块链底层技术平台2.0版本的升级，性能10000TPS。</w:t>
      </w:r>
      <w:r>
        <w:rPr>
          <w:rFonts w:hint="eastAsia" w:ascii="仿宋_GB2312" w:hAnsi="仿宋_GB2312" w:eastAsia="仿宋_GB2312" w:cs="仿宋_GB2312"/>
          <w:sz w:val="32"/>
          <w:szCs w:val="32"/>
          <w:highlight w:val="none"/>
          <w:lang w:val="en-US" w:eastAsia="zh-CN"/>
        </w:rPr>
        <w:t>二是</w:t>
      </w:r>
      <w:r>
        <w:rPr>
          <w:rFonts w:hint="eastAsia" w:ascii="仿宋_GB2312" w:hAnsi="仿宋_GB2312" w:eastAsia="仿宋_GB2312" w:cs="仿宋_GB2312"/>
          <w:sz w:val="32"/>
          <w:szCs w:val="32"/>
          <w:highlight w:val="none"/>
        </w:rPr>
        <w:t>开源社区建设</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2021年6月完成区块链开源社区正式运营并开放源代码</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2021年12月吸引30家区块链行业机构和个人开发者加入。</w:t>
      </w:r>
      <w:r>
        <w:rPr>
          <w:rFonts w:hint="eastAsia" w:ascii="仿宋_GB2312" w:hAnsi="仿宋_GB2312" w:eastAsia="仿宋_GB2312" w:cs="仿宋_GB2312"/>
          <w:sz w:val="32"/>
          <w:szCs w:val="32"/>
          <w:highlight w:val="none"/>
          <w:lang w:val="en-US" w:eastAsia="zh-CN"/>
        </w:rPr>
        <w:t>三是</w:t>
      </w:r>
      <w:r>
        <w:rPr>
          <w:rFonts w:hint="eastAsia" w:ascii="仿宋_GB2312" w:hAnsi="仿宋_GB2312" w:eastAsia="仿宋_GB2312" w:cs="仿宋_GB2312"/>
          <w:sz w:val="32"/>
          <w:szCs w:val="32"/>
          <w:highlight w:val="none"/>
        </w:rPr>
        <w:t>缘侧区块链软硬件结合技术研发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2021年6月突破边缘侧区块链软硬件结合技术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2021年12月突破边缘侧区块链系列芯片设计共性技术。</w:t>
      </w:r>
      <w:r>
        <w:rPr>
          <w:rFonts w:hint="eastAsia" w:ascii="仿宋_GB2312" w:hAnsi="仿宋_GB2312" w:eastAsia="仿宋_GB2312" w:cs="仿宋_GB2312"/>
          <w:sz w:val="32"/>
          <w:szCs w:val="32"/>
          <w:highlight w:val="none"/>
          <w:lang w:val="en-US" w:eastAsia="zh-CN"/>
        </w:rPr>
        <w:t>四是</w:t>
      </w:r>
      <w:r>
        <w:rPr>
          <w:rFonts w:hint="eastAsia" w:ascii="仿宋_GB2312" w:hAnsi="仿宋_GB2312" w:eastAsia="仿宋_GB2312" w:cs="仿宋_GB2312"/>
          <w:sz w:val="32"/>
          <w:szCs w:val="32"/>
          <w:highlight w:val="none"/>
        </w:rPr>
        <w:t>共性应用服务及关键技术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2021年6月完成区块链共性应用服务关键技术研究工作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2021年12月完成区块链应用共性服务平台和网络设计规划。</w:t>
      </w:r>
    </w:p>
    <w:p w14:paraId="189B6CA3">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成本指标：项目预算控制数</w:t>
      </w:r>
      <w:r>
        <w:rPr>
          <w:rFonts w:hint="eastAsia" w:ascii="仿宋_GB2312" w:hAnsi="仿宋_GB2312" w:eastAsia="仿宋_GB2312" w:cs="仿宋_GB2312"/>
          <w:sz w:val="32"/>
          <w:szCs w:val="32"/>
          <w:highlight w:val="none"/>
          <w:lang w:val="en-US" w:eastAsia="zh-CN"/>
        </w:rPr>
        <w:t>6000</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其中研发区块链底层平台关键核心技术2500万元，建设区块链开源社区250万元，研发边缘侧区块链软硬件结合关键技术1500万元，区块链共性应用服务与关键技术1750万元。</w:t>
      </w:r>
    </w:p>
    <w:p w14:paraId="2FC8C722">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效益指标：研发一个自主可控的区块链底层平台，建设一个区块链开源社区，研发一款区块链开源芯片，构建一个区块链共性应用服务平台与网络，为区块链研发提供自主可控的共性底层平台支撑，提高研发效率，保障数字经济的数据安全可信和业务高效协同，赋能数字经济快速发展。</w:t>
      </w:r>
    </w:p>
    <w:p w14:paraId="66B1378F">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sz w:val="32"/>
          <w:szCs w:val="32"/>
          <w:highlight w:val="none"/>
        </w:rPr>
        <w:t>服务对象满意度指标：研究院对市科委服务满意程度≥90%</w:t>
      </w:r>
      <w:r>
        <w:rPr>
          <w:rFonts w:hint="eastAsia" w:ascii="仿宋_GB2312" w:hAnsi="仿宋_GB2312" w:eastAsia="仿宋_GB2312" w:cs="仿宋_GB2312"/>
          <w:sz w:val="32"/>
          <w:szCs w:val="32"/>
          <w:highlight w:val="none"/>
          <w:lang w:eastAsia="zh-CN"/>
        </w:rPr>
        <w:t>。</w:t>
      </w:r>
    </w:p>
    <w:p w14:paraId="368A0268">
      <w:pPr>
        <w:pStyle w:val="3"/>
        <w:pageBreakBefore w:val="0"/>
        <w:widowControl w:val="0"/>
        <w:kinsoku/>
        <w:wordWrap/>
        <w:overflowPunct/>
        <w:topLinePunct w:val="0"/>
        <w:autoSpaceDE/>
        <w:autoSpaceDN/>
        <w:bidi w:val="0"/>
        <w:adjustRightInd/>
        <w:snapToGrid w:val="0"/>
        <w:spacing w:line="360" w:lineRule="auto"/>
        <w:textAlignment w:val="auto"/>
        <w:rPr>
          <w:rFonts w:hint="eastAsia" w:ascii="黑体" w:hAnsi="黑体" w:eastAsia="黑体" w:cs="黑体"/>
          <w:szCs w:val="32"/>
          <w:highlight w:val="none"/>
        </w:rPr>
      </w:pPr>
      <w:bookmarkStart w:id="7" w:name="_Toc169183188"/>
      <w:bookmarkStart w:id="8" w:name="_Toc11257"/>
      <w:r>
        <w:rPr>
          <w:rFonts w:hint="eastAsia" w:ascii="黑体" w:hAnsi="黑体" w:eastAsia="黑体" w:cs="黑体"/>
          <w:szCs w:val="32"/>
          <w:highlight w:val="none"/>
        </w:rPr>
        <w:t>二、</w:t>
      </w:r>
      <w:bookmarkEnd w:id="7"/>
      <w:r>
        <w:rPr>
          <w:rFonts w:hint="eastAsia" w:ascii="黑体" w:hAnsi="黑体" w:eastAsia="黑体" w:cs="黑体"/>
          <w:szCs w:val="32"/>
          <w:highlight w:val="none"/>
        </w:rPr>
        <w:t>绩效评价工作开展情况</w:t>
      </w:r>
      <w:bookmarkEnd w:id="8"/>
    </w:p>
    <w:p w14:paraId="416DDF3D">
      <w:pPr>
        <w:pStyle w:val="3"/>
        <w:pageBreakBefore w:val="0"/>
        <w:widowControl w:val="0"/>
        <w:kinsoku/>
        <w:wordWrap/>
        <w:overflowPunct/>
        <w:topLinePunct w:val="0"/>
        <w:autoSpaceDE/>
        <w:autoSpaceDN/>
        <w:bidi w:val="0"/>
        <w:adjustRightInd/>
        <w:snapToGrid w:val="0"/>
        <w:spacing w:line="360" w:lineRule="auto"/>
        <w:ind w:firstLine="640"/>
        <w:textAlignment w:val="auto"/>
        <w:rPr>
          <w:rFonts w:hint="eastAsia" w:ascii="楷体" w:hAnsi="楷体" w:eastAsia="楷体" w:cs="楷体"/>
          <w:b/>
          <w:bCs/>
          <w:snapToGrid/>
          <w:kern w:val="2"/>
          <w:szCs w:val="32"/>
          <w:highlight w:val="none"/>
        </w:rPr>
      </w:pPr>
      <w:bookmarkStart w:id="9" w:name="_Toc1014"/>
      <w:r>
        <w:rPr>
          <w:rFonts w:hint="eastAsia" w:ascii="楷体" w:hAnsi="楷体" w:eastAsia="楷体" w:cs="楷体"/>
          <w:b/>
          <w:bCs/>
          <w:snapToGrid/>
          <w:kern w:val="2"/>
          <w:szCs w:val="32"/>
          <w:highlight w:val="none"/>
        </w:rPr>
        <w:t>（一）绩效评价目的、对象和范围</w:t>
      </w:r>
      <w:bookmarkEnd w:id="9"/>
    </w:p>
    <w:p w14:paraId="513B2829">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1.绩效评价目的</w:t>
      </w:r>
    </w:p>
    <w:p w14:paraId="163F2298">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通过绩效评价，衡量和考核项目资金管理、决策和绩效情况，分析项目资金使用是否达到预期目标、管理是否规范、使用是否有效，提出专业评价意见，进一步改进和加强项目资金管理，提高财政资金使用效益。</w:t>
      </w:r>
    </w:p>
    <w:p w14:paraId="4016A1DB">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2.绩效评价对象和范围</w:t>
      </w:r>
    </w:p>
    <w:p w14:paraId="44176F5E">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本次绩效评价对象为</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highlight w:val="none"/>
          <w:lang w:eastAsia="zh-CN"/>
        </w:rPr>
        <w:t>区块链关键技术研发</w:t>
      </w:r>
      <w:r>
        <w:rPr>
          <w:rFonts w:hint="eastAsia" w:ascii="仿宋_GB2312" w:hAnsi="仿宋_GB2312" w:eastAsia="仿宋_GB2312" w:cs="仿宋_GB2312"/>
          <w:kern w:val="2"/>
          <w:sz w:val="32"/>
          <w:szCs w:val="32"/>
          <w:highlight w:val="none"/>
        </w:rPr>
        <w:t>”</w:t>
      </w:r>
      <w:r>
        <w:rPr>
          <w:rFonts w:hint="eastAsia" w:ascii="仿宋_GB2312" w:hAnsi="仿宋_GB2312" w:eastAsia="仿宋_GB2312" w:cs="仿宋_GB2312"/>
          <w:kern w:val="2"/>
          <w:sz w:val="32"/>
          <w:szCs w:val="32"/>
          <w:highlight w:val="none"/>
          <w:lang w:val="en-US" w:eastAsia="zh-CN"/>
        </w:rPr>
        <w:t>项目</w:t>
      </w:r>
      <w:r>
        <w:rPr>
          <w:rFonts w:hint="eastAsia" w:ascii="仿宋_GB2312" w:hAnsi="仿宋_GB2312" w:eastAsia="仿宋_GB2312" w:cs="仿宋_GB2312"/>
          <w:kern w:val="2"/>
          <w:sz w:val="32"/>
          <w:szCs w:val="32"/>
          <w:highlight w:val="none"/>
        </w:rPr>
        <w:t>，评价范围为该项目整体执行情况，预算资</w:t>
      </w:r>
      <w:r>
        <w:rPr>
          <w:rFonts w:hint="eastAsia" w:ascii="仿宋_GB2312" w:hAnsi="仿宋_GB2312" w:eastAsia="仿宋_GB2312" w:cs="仿宋_GB2312"/>
          <w:kern w:val="2"/>
          <w:sz w:val="32"/>
          <w:szCs w:val="32"/>
          <w:highlight w:val="none"/>
          <w:lang w:eastAsia="zh-CN"/>
        </w:rPr>
        <w:t>金</w:t>
      </w:r>
      <w:r>
        <w:rPr>
          <w:rFonts w:hint="eastAsia" w:ascii="仿宋_GB2312" w:hAnsi="仿宋_GB2312" w:eastAsia="仿宋_GB2312" w:cs="仿宋_GB2312"/>
          <w:kern w:val="2"/>
          <w:sz w:val="32"/>
          <w:szCs w:val="32"/>
          <w:highlight w:val="none"/>
          <w:lang w:val="en-US" w:eastAsia="zh-CN"/>
        </w:rPr>
        <w:t>6000</w:t>
      </w:r>
      <w:r>
        <w:rPr>
          <w:rFonts w:hint="eastAsia" w:ascii="仿宋_GB2312" w:hAnsi="仿宋_GB2312" w:eastAsia="仿宋_GB2312" w:cs="仿宋_GB2312"/>
          <w:kern w:val="2"/>
          <w:sz w:val="32"/>
          <w:szCs w:val="32"/>
          <w:highlight w:val="none"/>
          <w:lang w:eastAsia="zh-CN"/>
        </w:rPr>
        <w:t>万元。</w:t>
      </w:r>
    </w:p>
    <w:p w14:paraId="494AD12A">
      <w:pPr>
        <w:pStyle w:val="3"/>
        <w:pageBreakBefore w:val="0"/>
        <w:widowControl w:val="0"/>
        <w:kinsoku/>
        <w:wordWrap/>
        <w:overflowPunct/>
        <w:topLinePunct w:val="0"/>
        <w:autoSpaceDE/>
        <w:autoSpaceDN/>
        <w:bidi w:val="0"/>
        <w:adjustRightInd/>
        <w:snapToGrid w:val="0"/>
        <w:spacing w:line="360" w:lineRule="auto"/>
        <w:ind w:firstLine="640"/>
        <w:textAlignment w:val="auto"/>
        <w:rPr>
          <w:rFonts w:hint="eastAsia" w:ascii="楷体" w:hAnsi="楷体" w:eastAsia="楷体" w:cs="楷体"/>
          <w:b/>
          <w:bCs/>
          <w:snapToGrid/>
          <w:kern w:val="44"/>
          <w:szCs w:val="32"/>
          <w:highlight w:val="none"/>
        </w:rPr>
      </w:pPr>
      <w:bookmarkStart w:id="10" w:name="_Toc8158"/>
      <w:r>
        <w:rPr>
          <w:rFonts w:hint="eastAsia" w:ascii="楷体" w:hAnsi="楷体" w:eastAsia="楷体" w:cs="楷体"/>
          <w:b/>
          <w:bCs/>
          <w:snapToGrid/>
          <w:kern w:val="44"/>
          <w:szCs w:val="32"/>
          <w:highlight w:val="none"/>
        </w:rPr>
        <w:t>（二）绩效评价原则和方法</w:t>
      </w:r>
      <w:bookmarkEnd w:id="10"/>
    </w:p>
    <w:p w14:paraId="4BA02F75">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本次评价工作遵循“客观、公正、科学、规范”的原则，在评价过程中，依据项目总体绩效目标，评价本年度项目阶段目标任务的执行情况，以及效益的实现情况。结合本项目特点，评价方法主要采用非现场评价形式，审核、分析和评价项目的实施情况，期间结合了比较分析法、因素分析法、成本效益分析法等评价方法进行定性分析和定量分析，上述评价环节同时借助专家</w:t>
      </w:r>
      <w:r>
        <w:rPr>
          <w:rFonts w:hint="eastAsia" w:ascii="仿宋_GB2312" w:hAnsi="仿宋_GB2312" w:eastAsia="仿宋_GB2312" w:cs="仿宋_GB2312"/>
          <w:kern w:val="2"/>
          <w:sz w:val="32"/>
          <w:szCs w:val="32"/>
          <w:highlight w:val="none"/>
          <w:lang w:val="en-US" w:eastAsia="zh-CN"/>
        </w:rPr>
        <w:t>对</w:t>
      </w:r>
      <w:r>
        <w:rPr>
          <w:rFonts w:hint="eastAsia" w:ascii="仿宋_GB2312" w:hAnsi="仿宋_GB2312" w:eastAsia="仿宋_GB2312" w:cs="仿宋_GB2312"/>
          <w:kern w:val="2"/>
          <w:sz w:val="32"/>
          <w:szCs w:val="32"/>
          <w:highlight w:val="none"/>
        </w:rPr>
        <w:t>工作进行指导。评价基准日为202</w:t>
      </w:r>
      <w:r>
        <w:rPr>
          <w:rFonts w:hint="eastAsia" w:ascii="仿宋_GB2312" w:hAnsi="仿宋_GB2312" w:eastAsia="仿宋_GB2312" w:cs="仿宋_GB2312"/>
          <w:kern w:val="2"/>
          <w:sz w:val="32"/>
          <w:szCs w:val="32"/>
          <w:highlight w:val="none"/>
          <w:lang w:val="en-US" w:eastAsia="zh-CN"/>
        </w:rPr>
        <w:t>2</w:t>
      </w:r>
      <w:r>
        <w:rPr>
          <w:rFonts w:hint="eastAsia" w:ascii="仿宋_GB2312" w:hAnsi="仿宋_GB2312" w:eastAsia="仿宋_GB2312" w:cs="仿宋_GB2312"/>
          <w:kern w:val="2"/>
          <w:sz w:val="32"/>
          <w:szCs w:val="32"/>
          <w:highlight w:val="none"/>
        </w:rPr>
        <w:t>年</w:t>
      </w:r>
      <w:r>
        <w:rPr>
          <w:rFonts w:hint="eastAsia" w:ascii="仿宋_GB2312" w:hAnsi="仿宋_GB2312" w:eastAsia="仿宋_GB2312" w:cs="仿宋_GB2312"/>
          <w:kern w:val="2"/>
          <w:sz w:val="32"/>
          <w:szCs w:val="32"/>
          <w:highlight w:val="none"/>
          <w:lang w:val="en-US" w:eastAsia="zh-CN"/>
        </w:rPr>
        <w:t>4</w:t>
      </w:r>
      <w:r>
        <w:rPr>
          <w:rFonts w:hint="eastAsia" w:ascii="仿宋_GB2312" w:hAnsi="仿宋_GB2312" w:eastAsia="仿宋_GB2312" w:cs="仿宋_GB2312"/>
          <w:kern w:val="2"/>
          <w:sz w:val="32"/>
          <w:szCs w:val="32"/>
          <w:highlight w:val="none"/>
        </w:rPr>
        <w:t>月3</w:t>
      </w:r>
      <w:r>
        <w:rPr>
          <w:rFonts w:hint="eastAsia" w:ascii="仿宋_GB2312" w:hAnsi="仿宋_GB2312" w:eastAsia="仿宋_GB2312" w:cs="仿宋_GB2312"/>
          <w:kern w:val="2"/>
          <w:sz w:val="32"/>
          <w:szCs w:val="32"/>
          <w:highlight w:val="none"/>
          <w:lang w:val="en-US" w:eastAsia="zh-CN"/>
        </w:rPr>
        <w:t>0</w:t>
      </w:r>
      <w:r>
        <w:rPr>
          <w:rFonts w:hint="eastAsia" w:ascii="仿宋_GB2312" w:hAnsi="仿宋_GB2312" w:eastAsia="仿宋_GB2312" w:cs="仿宋_GB2312"/>
          <w:kern w:val="2"/>
          <w:sz w:val="32"/>
          <w:szCs w:val="32"/>
          <w:highlight w:val="none"/>
        </w:rPr>
        <w:t>日。</w:t>
      </w:r>
    </w:p>
    <w:p w14:paraId="0469D1C0">
      <w:pPr>
        <w:pStyle w:val="3"/>
        <w:pageBreakBefore w:val="0"/>
        <w:widowControl w:val="0"/>
        <w:kinsoku/>
        <w:wordWrap/>
        <w:overflowPunct/>
        <w:topLinePunct w:val="0"/>
        <w:autoSpaceDE/>
        <w:autoSpaceDN/>
        <w:bidi w:val="0"/>
        <w:adjustRightInd/>
        <w:snapToGrid w:val="0"/>
        <w:spacing w:line="360" w:lineRule="auto"/>
        <w:ind w:firstLine="640"/>
        <w:textAlignment w:val="auto"/>
        <w:rPr>
          <w:rFonts w:hint="eastAsia" w:ascii="楷体" w:hAnsi="楷体" w:eastAsia="楷体" w:cs="楷体"/>
          <w:b/>
          <w:bCs/>
          <w:snapToGrid/>
          <w:kern w:val="44"/>
          <w:szCs w:val="32"/>
          <w:highlight w:val="none"/>
        </w:rPr>
      </w:pPr>
      <w:bookmarkStart w:id="11" w:name="_Toc14650"/>
      <w:r>
        <w:rPr>
          <w:rFonts w:hint="eastAsia" w:ascii="楷体" w:hAnsi="楷体" w:eastAsia="楷体" w:cs="楷体"/>
          <w:b/>
          <w:bCs/>
          <w:snapToGrid/>
          <w:kern w:val="44"/>
          <w:szCs w:val="32"/>
          <w:highlight w:val="none"/>
        </w:rPr>
        <w:t>（三）绩效评价指标体系和评价标准</w:t>
      </w:r>
      <w:bookmarkEnd w:id="11"/>
    </w:p>
    <w:p w14:paraId="4FD61336">
      <w:pPr>
        <w:pStyle w:val="11"/>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outlineLvl w:val="9"/>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根据《北京市项目支出绩效评价管理办法》，评价工作组结合项目资金使用的具体情况，以资金使用结果为导向，设定了本次评价指标内容和权重，重点对项目决策、过程、产出及效益进行综合评价，详见下表。</w:t>
      </w:r>
    </w:p>
    <w:p w14:paraId="584A55EE">
      <w:pPr>
        <w:pStyle w:val="7"/>
        <w:keepNext w:val="0"/>
        <w:keepLines w:val="0"/>
        <w:pageBreakBefore w:val="0"/>
        <w:widowControl w:val="0"/>
        <w:kinsoku/>
        <w:wordWrap/>
        <w:overflowPunct/>
        <w:topLinePunct w:val="0"/>
        <w:autoSpaceDE/>
        <w:autoSpaceDN/>
        <w:bidi w:val="0"/>
        <w:adjustRightInd/>
        <w:snapToGrid/>
        <w:spacing w:after="157" w:afterLines="50" w:line="460" w:lineRule="exact"/>
        <w:ind w:left="0" w:leftChars="0"/>
        <w:jc w:val="center"/>
        <w:textAlignment w:val="auto"/>
        <w:outlineLvl w:val="9"/>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表1：</w:t>
      </w:r>
      <w:r>
        <w:rPr>
          <w:rFonts w:hint="eastAsia" w:ascii="仿宋_GB2312" w:hAnsi="仿宋_GB2312" w:eastAsia="仿宋_GB2312" w:cs="仿宋_GB2312"/>
          <w:b/>
          <w:bCs/>
          <w:sz w:val="28"/>
          <w:szCs w:val="28"/>
          <w:highlight w:val="none"/>
          <w:lang w:eastAsia="zh-CN"/>
        </w:rPr>
        <w:t>北京市科学技术委员会、中关村科技园区管理委员会</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eastAsia="zh-CN"/>
        </w:rPr>
        <w:t>区块链关键技术研发</w:t>
      </w:r>
      <w:r>
        <w:rPr>
          <w:rFonts w:hint="eastAsia" w:ascii="仿宋_GB2312" w:hAnsi="仿宋_GB2312" w:eastAsia="仿宋_GB2312" w:cs="仿宋_GB2312"/>
          <w:b/>
          <w:bCs/>
          <w:sz w:val="28"/>
          <w:szCs w:val="28"/>
          <w:highlight w:val="none"/>
        </w:rPr>
        <w:t>”项目指标体系</w:t>
      </w:r>
    </w:p>
    <w:tbl>
      <w:tblPr>
        <w:tblStyle w:val="13"/>
        <w:tblW w:w="7651" w:type="dxa"/>
        <w:jc w:val="center"/>
        <w:tblLayout w:type="fixed"/>
        <w:tblCellMar>
          <w:top w:w="0" w:type="dxa"/>
          <w:left w:w="108" w:type="dxa"/>
          <w:bottom w:w="0" w:type="dxa"/>
          <w:right w:w="108" w:type="dxa"/>
        </w:tblCellMar>
      </w:tblPr>
      <w:tblGrid>
        <w:gridCol w:w="1183"/>
        <w:gridCol w:w="1492"/>
        <w:gridCol w:w="803"/>
        <w:gridCol w:w="3273"/>
        <w:gridCol w:w="900"/>
      </w:tblGrid>
      <w:tr w14:paraId="1ECD45AB">
        <w:tblPrEx>
          <w:tblCellMar>
            <w:top w:w="0" w:type="dxa"/>
            <w:left w:w="108" w:type="dxa"/>
            <w:bottom w:w="0" w:type="dxa"/>
            <w:right w:w="108" w:type="dxa"/>
          </w:tblCellMar>
        </w:tblPrEx>
        <w:trPr>
          <w:trHeight w:val="535" w:hRule="atLeast"/>
          <w:tblHeader/>
          <w:jc w:val="center"/>
        </w:trPr>
        <w:tc>
          <w:tcPr>
            <w:tcW w:w="1183" w:type="dxa"/>
            <w:tcBorders>
              <w:top w:val="single" w:color="auto" w:sz="4" w:space="0"/>
              <w:left w:val="single" w:color="auto" w:sz="4" w:space="0"/>
              <w:bottom w:val="single" w:color="auto" w:sz="4" w:space="0"/>
              <w:right w:val="single" w:color="auto" w:sz="4" w:space="0"/>
            </w:tcBorders>
            <w:noWrap w:val="0"/>
            <w:vAlign w:val="center"/>
          </w:tcPr>
          <w:p w14:paraId="468FBB8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一级指标</w:t>
            </w:r>
          </w:p>
        </w:tc>
        <w:tc>
          <w:tcPr>
            <w:tcW w:w="1492" w:type="dxa"/>
            <w:tcBorders>
              <w:top w:val="single" w:color="auto" w:sz="4" w:space="0"/>
              <w:left w:val="nil"/>
              <w:bottom w:val="single" w:color="auto" w:sz="4" w:space="0"/>
              <w:right w:val="single" w:color="auto" w:sz="4" w:space="0"/>
            </w:tcBorders>
            <w:noWrap w:val="0"/>
            <w:vAlign w:val="center"/>
          </w:tcPr>
          <w:p w14:paraId="05E32C18">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二级指标</w:t>
            </w:r>
          </w:p>
        </w:tc>
        <w:tc>
          <w:tcPr>
            <w:tcW w:w="803" w:type="dxa"/>
            <w:tcBorders>
              <w:top w:val="single" w:color="auto" w:sz="4" w:space="0"/>
              <w:left w:val="nil"/>
              <w:bottom w:val="single" w:color="auto" w:sz="4" w:space="0"/>
              <w:right w:val="single" w:color="auto" w:sz="4" w:space="0"/>
            </w:tcBorders>
            <w:noWrap w:val="0"/>
            <w:vAlign w:val="center"/>
          </w:tcPr>
          <w:p w14:paraId="60D8A9E5">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分值</w:t>
            </w:r>
          </w:p>
        </w:tc>
        <w:tc>
          <w:tcPr>
            <w:tcW w:w="3273" w:type="dxa"/>
            <w:tcBorders>
              <w:top w:val="single" w:color="auto" w:sz="4" w:space="0"/>
              <w:left w:val="nil"/>
              <w:bottom w:val="single" w:color="auto" w:sz="4" w:space="0"/>
              <w:right w:val="single" w:color="auto" w:sz="4" w:space="0"/>
            </w:tcBorders>
            <w:noWrap w:val="0"/>
            <w:vAlign w:val="center"/>
          </w:tcPr>
          <w:p w14:paraId="1EB80CD1">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三级指标</w:t>
            </w:r>
          </w:p>
        </w:tc>
        <w:tc>
          <w:tcPr>
            <w:tcW w:w="900" w:type="dxa"/>
            <w:tcBorders>
              <w:top w:val="single" w:color="auto" w:sz="4" w:space="0"/>
              <w:left w:val="nil"/>
              <w:bottom w:val="single" w:color="auto" w:sz="4" w:space="0"/>
              <w:right w:val="single" w:color="auto" w:sz="4" w:space="0"/>
            </w:tcBorders>
            <w:noWrap w:val="0"/>
            <w:vAlign w:val="center"/>
          </w:tcPr>
          <w:p w14:paraId="08564B48">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b/>
                <w:bCs/>
                <w:color w:val="000000"/>
                <w:kern w:val="0"/>
                <w:sz w:val="20"/>
                <w:szCs w:val="20"/>
                <w:highlight w:val="none"/>
              </w:rPr>
            </w:pPr>
            <w:r>
              <w:rPr>
                <w:rFonts w:hint="eastAsia" w:ascii="仿宋_GB2312" w:hAnsi="仿宋_GB2312" w:eastAsia="仿宋_GB2312" w:cs="仿宋_GB2312"/>
                <w:b/>
                <w:bCs/>
                <w:color w:val="000000"/>
                <w:kern w:val="0"/>
                <w:sz w:val="20"/>
                <w:szCs w:val="20"/>
                <w:highlight w:val="none"/>
              </w:rPr>
              <w:t>分值</w:t>
            </w:r>
          </w:p>
        </w:tc>
      </w:tr>
      <w:tr w14:paraId="649D826C">
        <w:tblPrEx>
          <w:tblCellMar>
            <w:top w:w="0" w:type="dxa"/>
            <w:left w:w="108" w:type="dxa"/>
            <w:bottom w:w="0" w:type="dxa"/>
            <w:right w:w="108" w:type="dxa"/>
          </w:tblCellMar>
        </w:tblPrEx>
        <w:trPr>
          <w:trHeight w:val="425"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14:paraId="3F9371A5">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决策</w:t>
            </w:r>
          </w:p>
          <w:p w14:paraId="392AF48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（10分）</w:t>
            </w: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14:paraId="5FE465F6">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项目立项</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01A02A1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3AC9411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立项依据充分性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41DEDAF">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1.5</w:t>
            </w:r>
          </w:p>
        </w:tc>
      </w:tr>
      <w:tr w14:paraId="0E7E7638">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7D526194">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14:paraId="66D2B13E">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65FD3E28">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61C86EE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立项程序规范性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F28672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1.5</w:t>
            </w:r>
          </w:p>
        </w:tc>
      </w:tr>
      <w:tr w14:paraId="4A0B6CA6">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650B9D08">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14:paraId="1562E740">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绩效目标</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63152A0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457E21B0">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绩效目标合理性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07F05A1">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1.5</w:t>
            </w:r>
          </w:p>
        </w:tc>
      </w:tr>
      <w:tr w14:paraId="5E527789">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4EA94913">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14:paraId="06A80C9F">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1031D79E">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5331072E">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绩效指标明确性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CEFF14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1.5</w:t>
            </w:r>
          </w:p>
        </w:tc>
      </w:tr>
      <w:tr w14:paraId="57F1EFAD">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67E0B7E8">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14:paraId="78674456">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资金投入</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236054EF">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4</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6AA04135">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预算编制科学性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3F18B0FD">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14:paraId="24EA00E9">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59334740">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14:paraId="68784BDB">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18362B42">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2735E5F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资金分配合理性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146879D">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14:paraId="5362896B">
        <w:tblPrEx>
          <w:tblCellMar>
            <w:top w:w="0" w:type="dxa"/>
            <w:left w:w="108" w:type="dxa"/>
            <w:bottom w:w="0" w:type="dxa"/>
            <w:right w:w="108" w:type="dxa"/>
          </w:tblCellMar>
        </w:tblPrEx>
        <w:trPr>
          <w:trHeight w:val="425"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14:paraId="0EE0B51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过程</w:t>
            </w:r>
          </w:p>
          <w:p w14:paraId="5E693E3E">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（20分）</w:t>
            </w:r>
          </w:p>
        </w:tc>
        <w:tc>
          <w:tcPr>
            <w:tcW w:w="1492" w:type="dxa"/>
            <w:vMerge w:val="restart"/>
            <w:tcBorders>
              <w:top w:val="single" w:color="auto" w:sz="4" w:space="0"/>
              <w:left w:val="single" w:color="auto" w:sz="4" w:space="0"/>
              <w:right w:val="single" w:color="auto" w:sz="4" w:space="0"/>
            </w:tcBorders>
            <w:noWrap w:val="0"/>
            <w:vAlign w:val="center"/>
          </w:tcPr>
          <w:p w14:paraId="46F0399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资金管理</w:t>
            </w:r>
          </w:p>
        </w:tc>
        <w:tc>
          <w:tcPr>
            <w:tcW w:w="803" w:type="dxa"/>
            <w:vMerge w:val="restart"/>
            <w:tcBorders>
              <w:top w:val="single" w:color="auto" w:sz="4" w:space="0"/>
              <w:left w:val="single" w:color="auto" w:sz="4" w:space="0"/>
              <w:right w:val="single" w:color="auto" w:sz="4" w:space="0"/>
            </w:tcBorders>
            <w:noWrap w:val="0"/>
            <w:vAlign w:val="center"/>
          </w:tcPr>
          <w:p w14:paraId="4413D78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12</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27ABEF5B">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资金到位率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B190015">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4</w:t>
            </w:r>
          </w:p>
        </w:tc>
      </w:tr>
      <w:tr w14:paraId="2DB7AFFD">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617790D3">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left w:val="single" w:color="auto" w:sz="4" w:space="0"/>
              <w:right w:val="single" w:color="auto" w:sz="4" w:space="0"/>
            </w:tcBorders>
            <w:noWrap w:val="0"/>
            <w:vAlign w:val="center"/>
          </w:tcPr>
          <w:p w14:paraId="5CCB79F0">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left w:val="single" w:color="auto" w:sz="4" w:space="0"/>
              <w:right w:val="single" w:color="auto" w:sz="4" w:space="0"/>
            </w:tcBorders>
            <w:noWrap w:val="0"/>
            <w:vAlign w:val="center"/>
          </w:tcPr>
          <w:p w14:paraId="393D8E25">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3D4657C4">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预算执行率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BC44DBB">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4</w:t>
            </w:r>
          </w:p>
        </w:tc>
      </w:tr>
      <w:tr w14:paraId="426A1BD9">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5046990C">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left w:val="single" w:color="auto" w:sz="4" w:space="0"/>
              <w:right w:val="single" w:color="auto" w:sz="4" w:space="0"/>
            </w:tcBorders>
            <w:noWrap w:val="0"/>
            <w:vAlign w:val="center"/>
          </w:tcPr>
          <w:p w14:paraId="06ACA4AF">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left w:val="single" w:color="auto" w:sz="4" w:space="0"/>
              <w:right w:val="single" w:color="auto" w:sz="4" w:space="0"/>
            </w:tcBorders>
            <w:noWrap w:val="0"/>
            <w:vAlign w:val="center"/>
          </w:tcPr>
          <w:p w14:paraId="5526538D">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48A92000">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资金使用合规性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14E29B8">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4</w:t>
            </w:r>
          </w:p>
        </w:tc>
      </w:tr>
      <w:tr w14:paraId="36D76E04">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784C3149">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14:paraId="4253523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组织实施</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3FDC8A8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8</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25BE186F">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管理制度健全性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474037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w:t>
            </w:r>
          </w:p>
        </w:tc>
      </w:tr>
      <w:tr w14:paraId="47BB0F50">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68B44F24">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14:paraId="1706B201">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69251584">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6BB47C61">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制度执行有效性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EA83AEE">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6</w:t>
            </w:r>
          </w:p>
        </w:tc>
      </w:tr>
      <w:tr w14:paraId="05ACDE5E">
        <w:tblPrEx>
          <w:tblCellMar>
            <w:top w:w="0" w:type="dxa"/>
            <w:left w:w="108" w:type="dxa"/>
            <w:bottom w:w="0" w:type="dxa"/>
            <w:right w:w="108" w:type="dxa"/>
          </w:tblCellMar>
        </w:tblPrEx>
        <w:trPr>
          <w:trHeight w:val="425"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14:paraId="2C1495C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w:t>
            </w:r>
          </w:p>
          <w:p w14:paraId="0F74FE39">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（40分）</w:t>
            </w:r>
          </w:p>
        </w:tc>
        <w:tc>
          <w:tcPr>
            <w:tcW w:w="1492" w:type="dxa"/>
            <w:tcBorders>
              <w:top w:val="single" w:color="auto" w:sz="4" w:space="0"/>
              <w:left w:val="single" w:color="auto" w:sz="4" w:space="0"/>
              <w:bottom w:val="single" w:color="auto" w:sz="4" w:space="0"/>
              <w:right w:val="single" w:color="auto" w:sz="4" w:space="0"/>
            </w:tcBorders>
            <w:noWrap w:val="0"/>
            <w:vAlign w:val="center"/>
          </w:tcPr>
          <w:p w14:paraId="43DEE131">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产出数量</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79EBBC8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572ECC8A">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实际完成率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39728B4">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14:paraId="25DE2D01">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2493B6C7">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14:paraId="24D7767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产出质量</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60A88C80">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46A99E9E">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质量达标率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74D99C02">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14:paraId="75F1AF38">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2F7C09D1">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14:paraId="1EE9504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产出时效</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69D81784">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32BEDC5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完成及时性</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1F0DD0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14:paraId="77E29E0B">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36ED1FE4">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tcBorders>
              <w:top w:val="single" w:color="auto" w:sz="4" w:space="0"/>
              <w:left w:val="single" w:color="auto" w:sz="4" w:space="0"/>
              <w:bottom w:val="single" w:color="auto" w:sz="4" w:space="0"/>
              <w:right w:val="single" w:color="auto" w:sz="4" w:space="0"/>
            </w:tcBorders>
            <w:noWrap w:val="0"/>
            <w:vAlign w:val="center"/>
          </w:tcPr>
          <w:p w14:paraId="0EF92876">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产出成本</w:t>
            </w:r>
          </w:p>
        </w:tc>
        <w:tc>
          <w:tcPr>
            <w:tcW w:w="803" w:type="dxa"/>
            <w:tcBorders>
              <w:top w:val="single" w:color="auto" w:sz="4" w:space="0"/>
              <w:left w:val="single" w:color="auto" w:sz="4" w:space="0"/>
              <w:bottom w:val="single" w:color="auto" w:sz="4" w:space="0"/>
              <w:right w:val="single" w:color="auto" w:sz="4" w:space="0"/>
            </w:tcBorders>
            <w:noWrap w:val="0"/>
            <w:vAlign w:val="center"/>
          </w:tcPr>
          <w:p w14:paraId="7DCD852C">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c>
          <w:tcPr>
            <w:tcW w:w="3273" w:type="dxa"/>
            <w:tcBorders>
              <w:top w:val="single" w:color="auto" w:sz="4" w:space="0"/>
              <w:left w:val="single" w:color="auto" w:sz="4" w:space="0"/>
              <w:bottom w:val="single" w:color="auto" w:sz="4" w:space="0"/>
              <w:right w:val="single" w:color="auto" w:sz="4" w:space="0"/>
            </w:tcBorders>
            <w:noWrap w:val="0"/>
            <w:vAlign w:val="center"/>
          </w:tcPr>
          <w:p w14:paraId="24EA13E9">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成本节约率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C3BBC78">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r w14:paraId="27675261">
        <w:tblPrEx>
          <w:tblCellMar>
            <w:top w:w="0" w:type="dxa"/>
            <w:left w:w="108" w:type="dxa"/>
            <w:bottom w:w="0" w:type="dxa"/>
            <w:right w:w="108" w:type="dxa"/>
          </w:tblCellMar>
        </w:tblPrEx>
        <w:trPr>
          <w:trHeight w:val="425" w:hRule="atLeast"/>
          <w:jc w:val="center"/>
        </w:trPr>
        <w:tc>
          <w:tcPr>
            <w:tcW w:w="1183" w:type="dxa"/>
            <w:vMerge w:val="restart"/>
            <w:tcBorders>
              <w:top w:val="single" w:color="auto" w:sz="4" w:space="0"/>
              <w:left w:val="single" w:color="auto" w:sz="4" w:space="0"/>
              <w:bottom w:val="single" w:color="auto" w:sz="4" w:space="0"/>
              <w:right w:val="single" w:color="auto" w:sz="4" w:space="0"/>
            </w:tcBorders>
            <w:noWrap w:val="0"/>
            <w:vAlign w:val="center"/>
          </w:tcPr>
          <w:p w14:paraId="64980AAD">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效益</w:t>
            </w:r>
          </w:p>
          <w:p w14:paraId="4CA67E4E">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（30分）</w:t>
            </w:r>
          </w:p>
        </w:tc>
        <w:tc>
          <w:tcPr>
            <w:tcW w:w="1492" w:type="dxa"/>
            <w:vMerge w:val="restart"/>
            <w:tcBorders>
              <w:top w:val="single" w:color="auto" w:sz="4" w:space="0"/>
              <w:left w:val="single" w:color="auto" w:sz="4" w:space="0"/>
              <w:bottom w:val="single" w:color="auto" w:sz="4" w:space="0"/>
              <w:right w:val="single" w:color="auto" w:sz="4" w:space="0"/>
            </w:tcBorders>
            <w:noWrap w:val="0"/>
            <w:vAlign w:val="center"/>
          </w:tcPr>
          <w:p w14:paraId="24C1FBAF">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项目效益</w:t>
            </w:r>
          </w:p>
        </w:tc>
        <w:tc>
          <w:tcPr>
            <w:tcW w:w="803" w:type="dxa"/>
            <w:vMerge w:val="restart"/>
            <w:tcBorders>
              <w:top w:val="single" w:color="auto" w:sz="4" w:space="0"/>
              <w:left w:val="single" w:color="auto" w:sz="4" w:space="0"/>
              <w:bottom w:val="single" w:color="auto" w:sz="4" w:space="0"/>
              <w:right w:val="single" w:color="auto" w:sz="4" w:space="0"/>
            </w:tcBorders>
            <w:noWrap w:val="0"/>
            <w:vAlign w:val="center"/>
          </w:tcPr>
          <w:p w14:paraId="69AC69A3">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30</w:t>
            </w:r>
          </w:p>
        </w:tc>
        <w:tc>
          <w:tcPr>
            <w:tcW w:w="3273" w:type="dxa"/>
            <w:tcBorders>
              <w:top w:val="single" w:color="auto" w:sz="4" w:space="0"/>
              <w:left w:val="single" w:color="auto" w:sz="4" w:space="0"/>
              <w:right w:val="single" w:color="auto" w:sz="4" w:space="0"/>
            </w:tcBorders>
            <w:noWrap w:val="0"/>
            <w:vAlign w:val="center"/>
          </w:tcPr>
          <w:p w14:paraId="0BB6F9C7">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效益指标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4A29ABD3">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20</w:t>
            </w:r>
          </w:p>
        </w:tc>
      </w:tr>
      <w:tr w14:paraId="1C596672">
        <w:tblPrEx>
          <w:tblCellMar>
            <w:top w:w="0" w:type="dxa"/>
            <w:left w:w="108" w:type="dxa"/>
            <w:bottom w:w="0" w:type="dxa"/>
            <w:right w:w="108" w:type="dxa"/>
          </w:tblCellMar>
        </w:tblPrEx>
        <w:trPr>
          <w:trHeight w:val="425" w:hRule="atLeast"/>
          <w:jc w:val="center"/>
        </w:trPr>
        <w:tc>
          <w:tcPr>
            <w:tcW w:w="1183" w:type="dxa"/>
            <w:vMerge w:val="continue"/>
            <w:tcBorders>
              <w:top w:val="single" w:color="auto" w:sz="4" w:space="0"/>
              <w:left w:val="single" w:color="auto" w:sz="4" w:space="0"/>
              <w:bottom w:val="single" w:color="auto" w:sz="4" w:space="0"/>
              <w:right w:val="single" w:color="auto" w:sz="4" w:space="0"/>
            </w:tcBorders>
            <w:noWrap w:val="0"/>
            <w:vAlign w:val="center"/>
          </w:tcPr>
          <w:p w14:paraId="68541957">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1492" w:type="dxa"/>
            <w:vMerge w:val="continue"/>
            <w:tcBorders>
              <w:top w:val="single" w:color="auto" w:sz="4" w:space="0"/>
              <w:left w:val="single" w:color="auto" w:sz="4" w:space="0"/>
              <w:bottom w:val="single" w:color="auto" w:sz="4" w:space="0"/>
              <w:right w:val="single" w:color="auto" w:sz="4" w:space="0"/>
            </w:tcBorders>
            <w:noWrap w:val="0"/>
            <w:vAlign w:val="center"/>
          </w:tcPr>
          <w:p w14:paraId="1DA44646">
            <w:pPr>
              <w:pageBreakBefore w:val="0"/>
              <w:widowControl w:val="0"/>
              <w:kinsoku/>
              <w:wordWrap/>
              <w:overflowPunct/>
              <w:topLinePunct w:val="0"/>
              <w:autoSpaceDE/>
              <w:autoSpaceDN/>
              <w:bidi w:val="0"/>
              <w:adjustRightInd w:val="0"/>
              <w:snapToGrid w:val="0"/>
              <w:jc w:val="left"/>
              <w:textAlignment w:val="auto"/>
              <w:rPr>
                <w:rFonts w:hint="eastAsia" w:ascii="仿宋_GB2312" w:hAnsi="仿宋_GB2312" w:eastAsia="仿宋_GB2312" w:cs="仿宋_GB2312"/>
                <w:color w:val="000000"/>
                <w:kern w:val="0"/>
                <w:sz w:val="20"/>
                <w:szCs w:val="20"/>
                <w:highlight w:val="none"/>
              </w:rPr>
            </w:pPr>
          </w:p>
        </w:tc>
        <w:tc>
          <w:tcPr>
            <w:tcW w:w="803" w:type="dxa"/>
            <w:vMerge w:val="continue"/>
            <w:tcBorders>
              <w:top w:val="single" w:color="auto" w:sz="4" w:space="0"/>
              <w:left w:val="single" w:color="auto" w:sz="4" w:space="0"/>
              <w:bottom w:val="single" w:color="auto" w:sz="4" w:space="0"/>
              <w:right w:val="single" w:color="auto" w:sz="4" w:space="0"/>
            </w:tcBorders>
            <w:noWrap w:val="0"/>
            <w:vAlign w:val="center"/>
          </w:tcPr>
          <w:p w14:paraId="270914F9">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p>
        </w:tc>
        <w:tc>
          <w:tcPr>
            <w:tcW w:w="3273" w:type="dxa"/>
            <w:tcBorders>
              <w:top w:val="single" w:color="auto" w:sz="4" w:space="0"/>
              <w:left w:val="single" w:color="auto" w:sz="4" w:space="0"/>
              <w:bottom w:val="single" w:color="auto" w:sz="4" w:space="0"/>
              <w:right w:val="single" w:color="auto" w:sz="4" w:space="0"/>
            </w:tcBorders>
            <w:noWrap w:val="0"/>
            <w:vAlign w:val="center"/>
          </w:tcPr>
          <w:p w14:paraId="05C40F29">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满意度</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89DC733">
            <w:pPr>
              <w:pageBreakBefore w:val="0"/>
              <w:widowControl w:val="0"/>
              <w:kinsoku/>
              <w:wordWrap/>
              <w:overflowPunct/>
              <w:topLinePunct w:val="0"/>
              <w:autoSpaceDE/>
              <w:autoSpaceDN/>
              <w:bidi w:val="0"/>
              <w:adjustRightInd w:val="0"/>
              <w:snapToGrid w:val="0"/>
              <w:jc w:val="center"/>
              <w:textAlignment w:val="auto"/>
              <w:rPr>
                <w:rFonts w:hint="eastAsia" w:ascii="仿宋_GB2312" w:hAnsi="仿宋_GB2312" w:eastAsia="仿宋_GB2312" w:cs="仿宋_GB2312"/>
                <w:color w:val="000000"/>
                <w:kern w:val="0"/>
                <w:sz w:val="20"/>
                <w:szCs w:val="20"/>
                <w:highlight w:val="none"/>
              </w:rPr>
            </w:pPr>
            <w:r>
              <w:rPr>
                <w:rFonts w:hint="eastAsia" w:ascii="仿宋_GB2312" w:hAnsi="仿宋_GB2312" w:eastAsia="仿宋_GB2312" w:cs="仿宋_GB2312"/>
                <w:color w:val="000000"/>
                <w:kern w:val="0"/>
                <w:sz w:val="20"/>
                <w:szCs w:val="20"/>
                <w:highlight w:val="none"/>
              </w:rPr>
              <w:t>10</w:t>
            </w:r>
          </w:p>
        </w:tc>
      </w:tr>
    </w:tbl>
    <w:p w14:paraId="5E838939">
      <w:pPr>
        <w:pStyle w:val="3"/>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楷体" w:hAnsi="楷体" w:eastAsia="楷体" w:cs="楷体"/>
          <w:b/>
          <w:bCs/>
          <w:snapToGrid/>
          <w:kern w:val="44"/>
          <w:szCs w:val="32"/>
          <w:highlight w:val="none"/>
        </w:rPr>
      </w:pPr>
      <w:bookmarkStart w:id="12" w:name="_Toc23513"/>
      <w:r>
        <w:rPr>
          <w:rFonts w:hint="eastAsia" w:ascii="楷体" w:hAnsi="楷体" w:eastAsia="楷体" w:cs="楷体"/>
          <w:b/>
          <w:bCs/>
          <w:snapToGrid/>
          <w:kern w:val="44"/>
          <w:szCs w:val="32"/>
          <w:highlight w:val="none"/>
        </w:rPr>
        <w:t>（四）绩效评价工作过程</w:t>
      </w:r>
      <w:bookmarkEnd w:id="12"/>
    </w:p>
    <w:p w14:paraId="163C4307">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1.前期准备</w:t>
      </w:r>
    </w:p>
    <w:p w14:paraId="7B8CC41D">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一是组建评价工作组。项目评价工作组成员为5名，设组长1名，小组成员4名，明确组长及成员职责。</w:t>
      </w:r>
    </w:p>
    <w:p w14:paraId="08300078">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二是编制评价方案。为了保证评价方案的可操作性，评价工作组通过了解项目实施背景、立项依据、绩效目标、项目管理及完成绩效，确定评价工作重点和拟采用的评价方法，并对相关材料进行认真分析，结合</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202</w:t>
      </w:r>
      <w:r>
        <w:rPr>
          <w:rFonts w:hint="eastAsia" w:ascii="仿宋_GB2312" w:hAnsi="仿宋_GB2312" w:eastAsia="仿宋_GB2312" w:cs="仿宋_GB2312"/>
          <w:kern w:val="2"/>
          <w:sz w:val="32"/>
          <w:szCs w:val="32"/>
          <w:highlight w:val="none"/>
          <w:lang w:val="en-US" w:eastAsia="zh-CN"/>
        </w:rPr>
        <w:t>2</w:t>
      </w:r>
      <w:r>
        <w:rPr>
          <w:rFonts w:hint="eastAsia" w:ascii="仿宋_GB2312" w:hAnsi="仿宋_GB2312" w:eastAsia="仿宋_GB2312" w:cs="仿宋_GB2312"/>
          <w:kern w:val="2"/>
          <w:sz w:val="32"/>
          <w:szCs w:val="32"/>
          <w:highlight w:val="none"/>
        </w:rPr>
        <w:t>年度绩效评价工作要求合理安排评价工作进度，在此基础上形成最终评价方案。</w:t>
      </w:r>
    </w:p>
    <w:p w14:paraId="0A68F34F">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三是指导单位开展自评。被评价单位根据绩效评价相关管理办法，开展自评工作，收集、整理绩效材料，撰写财政支出绩效报告。</w:t>
      </w:r>
    </w:p>
    <w:p w14:paraId="354371A6">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2.现场核查</w:t>
      </w:r>
    </w:p>
    <w:p w14:paraId="7D77281B">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一是了解绩效目标设立及完成情况。评价工作组通过查阅项目申报文本等资料，了解预期绩效目标设立情况，并将反映项目完成结果的相关材料与各项预期绩效目标进行比对，评价项目绩效目标的完成情况。</w:t>
      </w:r>
    </w:p>
    <w:p w14:paraId="00F60A78">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二是了解项目效益实现情况。项目实现的效益情况，主要是参考</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提供的项目社会效益、可持续影响及服务对象满意度等的相关资料情况，评价工作组充分了解项目的效益情况，重点评价项目实施后的社会效益、可持续影响及项目服务对象满意度，结合社会现状综合评价项目的效益实现情况。</w:t>
      </w:r>
    </w:p>
    <w:p w14:paraId="6543D0C1">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3.专家评价</w:t>
      </w:r>
    </w:p>
    <w:p w14:paraId="055BDC4E">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一是进行资料信息汇总。评价工作组在充分调研的基础上，对项目资料进行逐一核实。工作组按照指标体系内容和评价重点，对资料进行分类整理，形成专家资料手册，供专家审阅评议。</w:t>
      </w:r>
    </w:p>
    <w:p w14:paraId="1CF54254">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二是召开专家评价会。根据项目特点，评价工作组遴选5名专家（其中业务专家2名，管理专家2名，财务专家1名），组成专家评价组，对项目资料进行审核。202</w:t>
      </w:r>
      <w:r>
        <w:rPr>
          <w:rFonts w:hint="eastAsia" w:ascii="仿宋_GB2312" w:hAnsi="仿宋_GB2312" w:eastAsia="仿宋_GB2312" w:cs="仿宋_GB2312"/>
          <w:kern w:val="2"/>
          <w:sz w:val="32"/>
          <w:szCs w:val="32"/>
          <w:highlight w:val="none"/>
          <w:lang w:val="en-US" w:eastAsia="zh-CN"/>
        </w:rPr>
        <w:t>2</w:t>
      </w:r>
      <w:r>
        <w:rPr>
          <w:rFonts w:hint="eastAsia" w:ascii="仿宋_GB2312" w:hAnsi="仿宋_GB2312" w:eastAsia="仿宋_GB2312" w:cs="仿宋_GB2312"/>
          <w:kern w:val="2"/>
          <w:sz w:val="32"/>
          <w:szCs w:val="32"/>
          <w:highlight w:val="none"/>
        </w:rPr>
        <w:t>年5月</w:t>
      </w:r>
      <w:r>
        <w:rPr>
          <w:rFonts w:hint="eastAsia" w:ascii="仿宋_GB2312" w:hAnsi="仿宋_GB2312" w:eastAsia="仿宋_GB2312" w:cs="仿宋_GB2312"/>
          <w:kern w:val="2"/>
          <w:sz w:val="32"/>
          <w:szCs w:val="32"/>
          <w:highlight w:val="none"/>
          <w:lang w:val="en-US" w:eastAsia="zh-CN"/>
        </w:rPr>
        <w:t>17</w:t>
      </w:r>
      <w:r>
        <w:rPr>
          <w:rFonts w:hint="eastAsia" w:ascii="仿宋_GB2312" w:hAnsi="仿宋_GB2312" w:eastAsia="仿宋_GB2312" w:cs="仿宋_GB2312"/>
          <w:kern w:val="2"/>
          <w:sz w:val="32"/>
          <w:szCs w:val="32"/>
          <w:highlight w:val="none"/>
        </w:rPr>
        <w:t>日，评价工作组召集专家组</w:t>
      </w:r>
      <w:r>
        <w:rPr>
          <w:rFonts w:hint="default" w:ascii="仿宋_GB2312" w:hAnsi="仿宋_GB2312" w:eastAsia="仿宋_GB2312" w:cs="仿宋_GB2312"/>
          <w:kern w:val="2"/>
          <w:sz w:val="32"/>
          <w:szCs w:val="32"/>
          <w:highlight w:val="none"/>
          <w:lang w:val="en-US"/>
        </w:rPr>
        <w:t>、</w:t>
      </w:r>
      <w:r>
        <w:rPr>
          <w:rFonts w:hint="eastAsia" w:ascii="仿宋_GB2312" w:hAnsi="仿宋_GB2312" w:eastAsia="仿宋_GB2312" w:cs="仿宋_GB2312"/>
          <w:kern w:val="2"/>
          <w:sz w:val="32"/>
          <w:szCs w:val="32"/>
          <w:highlight w:val="none"/>
          <w:lang w:val="en-US" w:eastAsia="zh-CN"/>
        </w:rPr>
        <w:t>人大代表、政协委员以及</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召开专家评价会。评价会上，专家</w:t>
      </w:r>
      <w:r>
        <w:rPr>
          <w:rFonts w:hint="eastAsia" w:ascii="仿宋_GB2312" w:hAnsi="仿宋_GB2312" w:eastAsia="仿宋_GB2312" w:cs="仿宋_GB2312"/>
          <w:kern w:val="2"/>
          <w:sz w:val="32"/>
          <w:szCs w:val="32"/>
          <w:highlight w:val="none"/>
          <w:lang w:val="en-US" w:eastAsia="zh-CN"/>
        </w:rPr>
        <w:t>组与</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rPr>
        <w:t>进行了充分讨论和沟通，最终由专家</w:t>
      </w:r>
      <w:r>
        <w:rPr>
          <w:rFonts w:hint="eastAsia" w:ascii="仿宋_GB2312" w:hAnsi="仿宋_GB2312" w:eastAsia="仿宋_GB2312" w:cs="仿宋_GB2312"/>
          <w:kern w:val="2"/>
          <w:sz w:val="32"/>
          <w:szCs w:val="32"/>
          <w:highlight w:val="none"/>
          <w:lang w:val="en-US" w:eastAsia="zh-CN"/>
        </w:rPr>
        <w:t>组</w:t>
      </w:r>
      <w:r>
        <w:rPr>
          <w:rFonts w:hint="eastAsia" w:ascii="仿宋_GB2312" w:hAnsi="仿宋_GB2312" w:eastAsia="仿宋_GB2312" w:cs="仿宋_GB2312"/>
          <w:kern w:val="2"/>
          <w:sz w:val="32"/>
          <w:szCs w:val="32"/>
          <w:highlight w:val="none"/>
        </w:rPr>
        <w:t>结合绩效评价指标进行打分，出具评价意见。</w:t>
      </w:r>
    </w:p>
    <w:p w14:paraId="0F0BDC85">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4.形成绩效评价报告</w:t>
      </w:r>
    </w:p>
    <w:p w14:paraId="239D13D0">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评价工作组根据专家意见，完成绩效评价报告初稿的撰写工作。经与</w:t>
      </w:r>
      <w:r>
        <w:rPr>
          <w:rFonts w:hint="eastAsia" w:ascii="仿宋_GB2312" w:hAnsi="仿宋_GB2312" w:eastAsia="仿宋_GB2312" w:cs="仿宋_GB2312"/>
          <w:kern w:val="2"/>
          <w:sz w:val="32"/>
          <w:szCs w:val="32"/>
          <w:highlight w:val="none"/>
          <w:lang w:eastAsia="zh-CN"/>
        </w:rPr>
        <w:t>市科委、中关村管委会</w:t>
      </w:r>
      <w:r>
        <w:rPr>
          <w:rFonts w:hint="eastAsia" w:ascii="仿宋_GB2312" w:hAnsi="仿宋_GB2312" w:eastAsia="仿宋_GB2312" w:cs="仿宋_GB2312"/>
          <w:kern w:val="2"/>
          <w:sz w:val="32"/>
          <w:szCs w:val="32"/>
          <w:highlight w:val="none"/>
          <w:lang w:val="en-US" w:eastAsia="zh-CN"/>
        </w:rPr>
        <w:t>沟</w:t>
      </w:r>
      <w:r>
        <w:rPr>
          <w:rFonts w:hint="eastAsia" w:ascii="仿宋_GB2312" w:hAnsi="仿宋_GB2312" w:eastAsia="仿宋_GB2312" w:cs="仿宋_GB2312"/>
          <w:kern w:val="2"/>
          <w:sz w:val="32"/>
          <w:szCs w:val="32"/>
          <w:highlight w:val="none"/>
        </w:rPr>
        <w:t>通反馈后，形成评价报告终稿。</w:t>
      </w:r>
    </w:p>
    <w:p w14:paraId="5A1EA322">
      <w:pPr>
        <w:pStyle w:val="3"/>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13" w:name="_Toc17942"/>
      <w:r>
        <w:rPr>
          <w:rFonts w:hint="eastAsia" w:ascii="黑体" w:hAnsi="黑体" w:eastAsia="黑体" w:cs="黑体"/>
          <w:szCs w:val="32"/>
          <w:highlight w:val="none"/>
        </w:rPr>
        <w:t>三、综合评价情况及评价结论</w:t>
      </w:r>
      <w:bookmarkEnd w:id="13"/>
    </w:p>
    <w:p w14:paraId="06479182">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经专家评议，该项目综合得分</w:t>
      </w:r>
      <w:bookmarkStart w:id="14" w:name="_Toc26552"/>
      <w:r>
        <w:rPr>
          <w:rFonts w:hint="eastAsia" w:ascii="仿宋_GB2312" w:hAnsi="仿宋_GB2312" w:eastAsia="仿宋_GB2312" w:cs="仿宋_GB2312"/>
          <w:sz w:val="32"/>
          <w:szCs w:val="32"/>
          <w:highlight w:val="none"/>
          <w:lang w:val="en-US" w:eastAsia="zh-CN"/>
        </w:rPr>
        <w:t>87.34</w:t>
      </w:r>
      <w:r>
        <w:rPr>
          <w:rFonts w:hint="eastAsia" w:ascii="仿宋_GB2312" w:hAnsi="仿宋_GB2312" w:eastAsia="仿宋_GB2312" w:cs="仿宋_GB2312"/>
          <w:sz w:val="32"/>
          <w:szCs w:val="32"/>
          <w:highlight w:val="none"/>
        </w:rPr>
        <w:t>分，其中，项目决策9.4分，项目过程17.94分，项目产出34.8分，项目效益25.2分，</w:t>
      </w:r>
      <w:r>
        <w:rPr>
          <w:rFonts w:hint="eastAsia" w:ascii="仿宋_GB2312" w:hAnsi="仿宋_GB2312" w:eastAsia="仿宋_GB2312" w:cs="仿宋_GB2312"/>
          <w:bCs/>
          <w:sz w:val="32"/>
          <w:szCs w:val="32"/>
          <w:highlight w:val="none"/>
        </w:rPr>
        <w:t>项目</w:t>
      </w:r>
      <w:r>
        <w:rPr>
          <w:rFonts w:hint="eastAsia" w:ascii="仿宋_GB2312" w:hAnsi="仿宋_GB2312" w:eastAsia="仿宋_GB2312" w:cs="仿宋_GB2312"/>
          <w:kern w:val="2"/>
          <w:sz w:val="32"/>
          <w:szCs w:val="32"/>
          <w:highlight w:val="none"/>
        </w:rPr>
        <w:t>绩效级别</w:t>
      </w:r>
      <w:r>
        <w:rPr>
          <w:rFonts w:hint="eastAsia" w:ascii="仿宋_GB2312" w:hAnsi="仿宋_GB2312" w:eastAsia="仿宋_GB2312" w:cs="仿宋_GB2312"/>
          <w:kern w:val="2"/>
          <w:sz w:val="32"/>
          <w:szCs w:val="32"/>
          <w:highlight w:val="none"/>
          <w:lang w:val="en-US" w:eastAsia="zh-CN"/>
        </w:rPr>
        <w:t>为</w:t>
      </w:r>
      <w:r>
        <w:rPr>
          <w:rFonts w:hint="eastAsia" w:ascii="仿宋_GB2312" w:hAnsi="仿宋_GB2312" w:eastAsia="仿宋_GB2312" w:cs="仿宋_GB2312"/>
          <w:sz w:val="32"/>
          <w:szCs w:val="32"/>
          <w:highlight w:val="none"/>
        </w:rPr>
        <w:t>“良”</w:t>
      </w:r>
      <w:r>
        <w:rPr>
          <w:rFonts w:hint="eastAsia" w:ascii="仿宋_GB2312" w:hAnsi="仿宋_GB2312" w:eastAsia="仿宋_GB2312" w:cs="仿宋_GB2312"/>
          <w:kern w:val="2"/>
          <w:sz w:val="32"/>
          <w:szCs w:val="32"/>
          <w:highlight w:val="none"/>
        </w:rPr>
        <w:t>。</w:t>
      </w:r>
    </w:p>
    <w:p w14:paraId="5416D841">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总体来看，</w:t>
      </w:r>
      <w:r>
        <w:rPr>
          <w:rFonts w:hint="eastAsia" w:ascii="仿宋_GB2312" w:hAnsi="仿宋_GB2312" w:eastAsia="仿宋_GB2312" w:cs="仿宋_GB2312"/>
          <w:kern w:val="2"/>
          <w:sz w:val="32"/>
          <w:szCs w:val="32"/>
          <w:highlight w:val="none"/>
          <w:lang w:val="en-US" w:eastAsia="zh-CN"/>
        </w:rPr>
        <w:t>区块链关键技术研发项目符合国家、北京市相关发展规划需求，立项程序较规范，项目实施过程管理及资金使用管理较规范，</w:t>
      </w:r>
      <w:r>
        <w:rPr>
          <w:rFonts w:hint="eastAsia" w:ascii="仿宋_GB2312" w:hAnsi="仿宋_GB2312" w:eastAsia="仿宋_GB2312" w:cs="仿宋_GB2312"/>
          <w:kern w:val="2"/>
          <w:sz w:val="32"/>
          <w:szCs w:val="32"/>
          <w:highlight w:val="none"/>
          <w:lang w:val="en-US" w:eastAsia="zh-CN" w:bidi="ar-SA"/>
        </w:rPr>
        <w:t>项目聚焦区块链技术和产业，有利于推进实现核心技术突破和生态产业构建，推动构建自主可控、性能领先、软硬一体的区块链技术体系，并推动在政务、金融、贸易等数字经济新领域抢得先机，带动北京市区块链产业上下游协同创新，</w:t>
      </w:r>
      <w:r>
        <w:rPr>
          <w:rFonts w:hint="eastAsia" w:ascii="仿宋_GB2312" w:hAnsi="仿宋_GB2312" w:eastAsia="仿宋_GB2312" w:cs="仿宋_GB2312"/>
          <w:kern w:val="2"/>
          <w:sz w:val="32"/>
          <w:szCs w:val="32"/>
          <w:highlight w:val="none"/>
          <w:lang w:val="en-US" w:eastAsia="zh-CN"/>
        </w:rPr>
        <w:t>项目预期绩效较为突出。</w:t>
      </w:r>
      <w:r>
        <w:rPr>
          <w:rFonts w:hint="eastAsia" w:ascii="仿宋_GB2312" w:hAnsi="仿宋_GB2312" w:eastAsia="仿宋_GB2312" w:cs="仿宋_GB2312"/>
          <w:kern w:val="2"/>
          <w:sz w:val="32"/>
          <w:szCs w:val="32"/>
          <w:highlight w:val="none"/>
        </w:rPr>
        <w:t>但该项目的实施存在</w:t>
      </w:r>
      <w:r>
        <w:rPr>
          <w:rFonts w:hint="eastAsia" w:ascii="仿宋_GB2312" w:hAnsi="仿宋_GB2312" w:eastAsia="仿宋_GB2312" w:cs="仿宋_GB2312"/>
          <w:kern w:val="2"/>
          <w:sz w:val="32"/>
          <w:szCs w:val="32"/>
          <w:highlight w:val="none"/>
          <w:lang w:val="en-US" w:eastAsia="zh-CN"/>
        </w:rPr>
        <w:t>前期论证不够充分、</w:t>
      </w:r>
      <w:r>
        <w:rPr>
          <w:rFonts w:hint="eastAsia" w:ascii="仿宋_GB2312" w:hAnsi="仿宋_GB2312" w:eastAsia="仿宋_GB2312" w:cs="仿宋_GB2312"/>
          <w:kern w:val="2"/>
          <w:sz w:val="32"/>
          <w:szCs w:val="32"/>
          <w:highlight w:val="none"/>
        </w:rPr>
        <w:t>绩效</w:t>
      </w:r>
      <w:r>
        <w:rPr>
          <w:rFonts w:hint="eastAsia" w:ascii="仿宋_GB2312" w:hAnsi="仿宋_GB2312" w:eastAsia="仿宋_GB2312" w:cs="仿宋_GB2312"/>
          <w:kern w:val="2"/>
          <w:sz w:val="32"/>
          <w:szCs w:val="32"/>
          <w:highlight w:val="none"/>
          <w:lang w:val="en-US" w:eastAsia="zh-CN"/>
        </w:rPr>
        <w:t>指标设定</w:t>
      </w:r>
      <w:r>
        <w:rPr>
          <w:rFonts w:hint="eastAsia" w:ascii="仿宋_GB2312" w:hAnsi="仿宋_GB2312" w:eastAsia="仿宋_GB2312" w:cs="仿宋_GB2312"/>
          <w:kern w:val="2"/>
          <w:sz w:val="32"/>
          <w:szCs w:val="32"/>
          <w:highlight w:val="none"/>
        </w:rPr>
        <w:t>不够完善、项目实施过程监管</w:t>
      </w:r>
      <w:r>
        <w:rPr>
          <w:rFonts w:hint="eastAsia" w:ascii="仿宋_GB2312" w:hAnsi="仿宋_GB2312" w:eastAsia="仿宋_GB2312" w:cs="仿宋_GB2312"/>
          <w:kern w:val="2"/>
          <w:sz w:val="32"/>
          <w:szCs w:val="32"/>
          <w:highlight w:val="none"/>
          <w:lang w:val="en-US" w:eastAsia="zh-CN"/>
        </w:rPr>
        <w:t>不足以及项目实施效益体现不足的问题</w:t>
      </w:r>
      <w:r>
        <w:rPr>
          <w:rFonts w:hint="eastAsia" w:ascii="仿宋_GB2312" w:hAnsi="仿宋_GB2312" w:eastAsia="仿宋_GB2312" w:cs="仿宋_GB2312"/>
          <w:kern w:val="2"/>
          <w:sz w:val="32"/>
          <w:szCs w:val="32"/>
          <w:highlight w:val="none"/>
        </w:rPr>
        <w:t>。</w:t>
      </w:r>
    </w:p>
    <w:bookmarkEnd w:id="14"/>
    <w:p w14:paraId="35DE03CF">
      <w:pPr>
        <w:pStyle w:val="3"/>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15" w:name="_Toc30335"/>
      <w:r>
        <w:rPr>
          <w:rFonts w:hint="eastAsia" w:ascii="黑体" w:hAnsi="黑体" w:eastAsia="黑体" w:cs="黑体"/>
          <w:szCs w:val="32"/>
          <w:highlight w:val="none"/>
        </w:rPr>
        <w:t>四、绩效评价指标分析</w:t>
      </w:r>
      <w:bookmarkEnd w:id="15"/>
    </w:p>
    <w:p w14:paraId="7E0C6664">
      <w:pPr>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16" w:name="_Toc10132"/>
      <w:r>
        <w:rPr>
          <w:rFonts w:hint="eastAsia" w:ascii="楷体" w:hAnsi="楷体" w:eastAsia="楷体" w:cs="楷体"/>
          <w:b/>
          <w:bCs/>
          <w:sz w:val="32"/>
          <w:szCs w:val="32"/>
          <w:highlight w:val="none"/>
        </w:rPr>
        <w:t>（一）项目决策情况</w:t>
      </w:r>
      <w:bookmarkEnd w:id="16"/>
    </w:p>
    <w:p w14:paraId="7A247D4B">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1.项目立项情况</w:t>
      </w:r>
    </w:p>
    <w:p w14:paraId="5CE505E5">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（1）立项依据充分性分析</w:t>
      </w:r>
    </w:p>
    <w:p w14:paraId="380185F5">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关于印发“十三五”国家信息化规划的通知》（国发〔2016〕73号）、《关于印发新一代人工智能发展规划的通知》（国发〔2017〕35号）、《关于积极推进供应链创新与应用的指导意见》（国办发〔2017〕84号）、《关于支持国家级新区深化改革创新加快推动高质量发展的指导意见》（国办发〔2019〕58号）、《商务部等8部门关于进一步做好供应链创新与应用试点工作的通知》（商建函〔2020〕111号）等文件以及</w:t>
      </w:r>
      <w:ins w:id="0" w:author="刘振江" w:date="2025-06-09T09:57:44Z">
        <w:r>
          <w:rPr>
            <w:rFonts w:hint="eastAsia" w:ascii="仿宋_GB2312" w:hAnsi="仿宋_GB2312" w:eastAsia="仿宋_GB2312" w:cs="仿宋_GB2312"/>
            <w:kern w:val="2"/>
            <w:sz w:val="32"/>
            <w:szCs w:val="32"/>
            <w:highlight w:val="none"/>
            <w:lang w:eastAsia="zh-CN"/>
          </w:rPr>
          <w:t>习近平总书记重要讲话精神</w:t>
        </w:r>
      </w:ins>
      <w:r>
        <w:rPr>
          <w:rFonts w:hint="eastAsia" w:ascii="仿宋_GB2312" w:hAnsi="仿宋_GB2312" w:eastAsia="仿宋_GB2312" w:cs="仿宋_GB2312"/>
          <w:kern w:val="2"/>
          <w:sz w:val="32"/>
          <w:szCs w:val="32"/>
          <w:highlight w:val="none"/>
          <w:lang w:val="en-US" w:eastAsia="zh-CN"/>
        </w:rPr>
        <w:t>均表示，将区块链正式纳入新基建，并加大以信息技术为核心的新型基础设施投入，以区块链作为核心技术自主创新重要突破口，加快推动区块链技术和产业创新发展。该项目的实施符合法律法规、国家信息化发展规划要求，与行业发展规划相符。</w:t>
      </w:r>
    </w:p>
    <w:p w14:paraId="7CD8B5FD">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rPr>
        <w:t>《北京区块链创新发展行动计划（2020-2022年）》</w:t>
      </w:r>
      <w:r>
        <w:rPr>
          <w:rFonts w:hint="eastAsia" w:ascii="仿宋_GB2312" w:hAnsi="仿宋_GB2312" w:eastAsia="仿宋_GB2312" w:cs="仿宋_GB2312"/>
          <w:kern w:val="2"/>
          <w:sz w:val="32"/>
          <w:szCs w:val="32"/>
          <w:highlight w:val="none"/>
          <w:lang w:val="en-US" w:eastAsia="zh-CN"/>
        </w:rPr>
        <w:t>（京政办发〔2020〕19号）提出</w:t>
      </w:r>
      <w:r>
        <w:rPr>
          <w:rFonts w:hint="eastAsia" w:ascii="仿宋_GB2312" w:hAnsi="仿宋_GB2312" w:eastAsia="仿宋_GB2312" w:cs="仿宋_GB2312"/>
          <w:kern w:val="2"/>
          <w:sz w:val="32"/>
          <w:szCs w:val="32"/>
          <w:highlight w:val="none"/>
        </w:rPr>
        <w:t>“到2022年，把北京初步建设成为具有影响力的区块链科技创新高地、应用示范高地、产业发展高地、创新人才高地，率先形成区块链赋能社会经济发展的‘北京方案’，建立区块链科技创新与产业融合互动的新体系，为北京经济高质量发展持续注入新动能新活力”</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同时该计划提出的二十项工作任务中有十四项任务的牵头单位或配合单位涉及</w:t>
      </w:r>
      <w:r>
        <w:rPr>
          <w:rFonts w:hint="eastAsia" w:ascii="仿宋_GB2312" w:hAnsi="仿宋_GB2312" w:eastAsia="仿宋_GB2312" w:cs="仿宋_GB2312"/>
          <w:kern w:val="2"/>
          <w:sz w:val="32"/>
          <w:szCs w:val="32"/>
          <w:highlight w:val="none"/>
          <w:lang w:eastAsia="zh-CN"/>
        </w:rPr>
        <w:t>市科委、中关村管委会。该项目</w:t>
      </w:r>
      <w:r>
        <w:rPr>
          <w:rFonts w:hint="eastAsia" w:ascii="仿宋_GB2312" w:hAnsi="仿宋_GB2312" w:eastAsia="仿宋_GB2312" w:cs="仿宋_GB2312"/>
          <w:kern w:val="2"/>
          <w:sz w:val="32"/>
          <w:szCs w:val="32"/>
          <w:highlight w:val="none"/>
          <w:lang w:val="en-US" w:eastAsia="zh-CN"/>
        </w:rPr>
        <w:t>的申报</w:t>
      </w:r>
      <w:r>
        <w:rPr>
          <w:rFonts w:hint="eastAsia" w:ascii="仿宋_GB2312" w:hAnsi="仿宋_GB2312" w:eastAsia="仿宋_GB2312" w:cs="仿宋_GB2312"/>
          <w:kern w:val="2"/>
          <w:sz w:val="32"/>
          <w:szCs w:val="32"/>
          <w:highlight w:val="none"/>
          <w:lang w:eastAsia="zh-CN"/>
        </w:rPr>
        <w:t>单位为市科委、中关村管委会，</w:t>
      </w:r>
      <w:r>
        <w:rPr>
          <w:rFonts w:hint="eastAsia" w:ascii="仿宋_GB2312" w:hAnsi="仿宋_GB2312" w:eastAsia="仿宋_GB2312" w:cs="仿宋_GB2312"/>
          <w:kern w:val="2"/>
          <w:sz w:val="32"/>
          <w:szCs w:val="32"/>
          <w:highlight w:val="none"/>
          <w:lang w:val="en-US" w:eastAsia="zh-CN"/>
        </w:rPr>
        <w:t>由信息科技处负责组织实施，其职责之一为组织实施相关领域高新技术研究发展计划（专项）及重大科技成果示范应用、未来产业培育。项目实施与部门职责范围相符。</w:t>
      </w:r>
    </w:p>
    <w:p w14:paraId="0C998503">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（2）立项程序规范性分析</w:t>
      </w:r>
    </w:p>
    <w:p w14:paraId="23879A2B">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eastAsia="zh-CN"/>
        </w:rPr>
      </w:pPr>
      <w:r>
        <w:rPr>
          <w:rFonts w:hint="eastAsia" w:ascii="仿宋_GB2312" w:hAnsi="仿宋_GB2312" w:eastAsia="仿宋_GB2312" w:cs="仿宋_GB2312"/>
          <w:kern w:val="2"/>
          <w:sz w:val="32"/>
          <w:szCs w:val="32"/>
          <w:highlight w:val="none"/>
          <w:lang w:val="en-US" w:eastAsia="zh-CN"/>
        </w:rPr>
        <w:t>市科委、中关村管委会完成了项目前期</w:t>
      </w:r>
      <w:r>
        <w:rPr>
          <w:rFonts w:hint="eastAsia" w:ascii="仿宋_GB2312" w:hAnsi="仿宋_GB2312" w:eastAsia="仿宋_GB2312" w:cs="仿宋_GB2312"/>
          <w:kern w:val="2"/>
          <w:sz w:val="32"/>
          <w:szCs w:val="32"/>
          <w:highlight w:val="none"/>
          <w:lang w:eastAsia="zh-CN"/>
        </w:rPr>
        <w:t>《区块链关键技术研发项目可行性研究报告》</w:t>
      </w:r>
      <w:r>
        <w:rPr>
          <w:rFonts w:hint="eastAsia" w:ascii="仿宋_GB2312" w:hAnsi="仿宋_GB2312" w:eastAsia="仿宋_GB2312" w:cs="仿宋_GB2312"/>
          <w:kern w:val="2"/>
          <w:sz w:val="32"/>
          <w:szCs w:val="32"/>
          <w:highlight w:val="none"/>
          <w:lang w:val="en-US" w:eastAsia="zh-CN"/>
        </w:rPr>
        <w:t>的编制，</w:t>
      </w:r>
      <w:r>
        <w:rPr>
          <w:rFonts w:hint="eastAsia" w:ascii="仿宋_GB2312" w:hAnsi="仿宋_GB2312" w:eastAsia="仿宋_GB2312" w:cs="仿宋_GB2312"/>
          <w:kern w:val="2"/>
          <w:sz w:val="32"/>
          <w:szCs w:val="32"/>
          <w:highlight w:val="none"/>
        </w:rPr>
        <w:t>并组织专家进行</w:t>
      </w:r>
      <w:r>
        <w:rPr>
          <w:rFonts w:hint="eastAsia" w:ascii="仿宋_GB2312" w:hAnsi="仿宋_GB2312" w:eastAsia="仿宋_GB2312" w:cs="仿宋_GB2312"/>
          <w:kern w:val="2"/>
          <w:sz w:val="32"/>
          <w:szCs w:val="32"/>
          <w:highlight w:val="none"/>
          <w:lang w:val="en-US" w:eastAsia="zh-CN"/>
        </w:rPr>
        <w:t>了</w:t>
      </w:r>
      <w:r>
        <w:rPr>
          <w:rFonts w:hint="eastAsia" w:ascii="仿宋_GB2312" w:hAnsi="仿宋_GB2312" w:eastAsia="仿宋_GB2312" w:cs="仿宋_GB2312"/>
          <w:kern w:val="2"/>
          <w:sz w:val="32"/>
          <w:szCs w:val="32"/>
          <w:highlight w:val="none"/>
        </w:rPr>
        <w:t>论证</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2021</w:t>
      </w:r>
      <w:r>
        <w:rPr>
          <w:rFonts w:hint="eastAsia" w:ascii="仿宋_GB2312" w:hAnsi="仿宋_GB2312" w:eastAsia="仿宋_GB2312" w:cs="仿宋_GB2312"/>
          <w:kern w:val="2"/>
          <w:sz w:val="32"/>
          <w:szCs w:val="32"/>
          <w:highlight w:val="none"/>
          <w:lang w:eastAsia="zh-CN"/>
        </w:rPr>
        <w:t>年北京市财政局对该项目进行</w:t>
      </w:r>
      <w:r>
        <w:rPr>
          <w:rFonts w:hint="eastAsia" w:ascii="仿宋_GB2312" w:hAnsi="仿宋_GB2312" w:eastAsia="仿宋_GB2312" w:cs="仿宋_GB2312"/>
          <w:kern w:val="2"/>
          <w:sz w:val="32"/>
          <w:szCs w:val="32"/>
          <w:highlight w:val="none"/>
          <w:lang w:val="en-US" w:eastAsia="zh-CN"/>
        </w:rPr>
        <w:t>了</w:t>
      </w:r>
      <w:r>
        <w:rPr>
          <w:rFonts w:hint="eastAsia" w:ascii="仿宋_GB2312" w:hAnsi="仿宋_GB2312" w:eastAsia="仿宋_GB2312" w:cs="仿宋_GB2312"/>
          <w:kern w:val="2"/>
          <w:sz w:val="32"/>
          <w:szCs w:val="32"/>
          <w:highlight w:val="none"/>
          <w:lang w:eastAsia="zh-CN"/>
        </w:rPr>
        <w:t>事前绩效评估，事前绩效评估结论为“予以支持”。</w:t>
      </w:r>
      <w:r>
        <w:rPr>
          <w:rFonts w:hint="eastAsia" w:ascii="仿宋_GB2312" w:hAnsi="仿宋_GB2312" w:eastAsia="仿宋_GB2312" w:cs="仿宋_GB2312"/>
          <w:kern w:val="2"/>
          <w:sz w:val="32"/>
          <w:szCs w:val="32"/>
          <w:highlight w:val="none"/>
        </w:rPr>
        <w:t>项目立项履行了相关必要的审批程序且较合规</w:t>
      </w:r>
      <w:r>
        <w:rPr>
          <w:rFonts w:hint="eastAsia" w:ascii="仿宋_GB2312" w:hAnsi="仿宋_GB2312" w:eastAsia="仿宋_GB2312" w:cs="仿宋_GB2312"/>
          <w:kern w:val="2"/>
          <w:sz w:val="32"/>
          <w:szCs w:val="32"/>
          <w:highlight w:val="none"/>
          <w:lang w:eastAsia="zh-CN"/>
        </w:rPr>
        <w:t>。但可行性研究报告</w:t>
      </w:r>
      <w:r>
        <w:rPr>
          <w:rFonts w:hint="eastAsia" w:ascii="仿宋_GB2312" w:hAnsi="仿宋_GB2312" w:eastAsia="仿宋_GB2312" w:cs="仿宋_GB2312"/>
          <w:kern w:val="2"/>
          <w:sz w:val="32"/>
          <w:szCs w:val="32"/>
          <w:highlight w:val="none"/>
          <w:lang w:val="en-US" w:eastAsia="zh-CN"/>
        </w:rPr>
        <w:t>未对项目现状进行分析论述，未明确该项目的实施</w:t>
      </w:r>
      <w:r>
        <w:rPr>
          <w:rFonts w:hint="eastAsia" w:ascii="仿宋_GB2312" w:hAnsi="仿宋_GB2312" w:eastAsia="仿宋_GB2312" w:cs="仿宋_GB2312"/>
          <w:kern w:val="2"/>
          <w:sz w:val="32"/>
          <w:szCs w:val="32"/>
          <w:highlight w:val="none"/>
          <w:lang w:eastAsia="zh-CN"/>
        </w:rPr>
        <w:t>对北京市乃至对全国经济发展所起的重要作用</w:t>
      </w:r>
      <w:r>
        <w:rPr>
          <w:rFonts w:hint="eastAsia" w:ascii="仿宋_GB2312" w:hAnsi="仿宋_GB2312" w:eastAsia="仿宋_GB2312" w:cs="仿宋_GB2312"/>
          <w:kern w:val="2"/>
          <w:sz w:val="32"/>
          <w:szCs w:val="32"/>
          <w:highlight w:val="none"/>
          <w:lang w:val="en-US" w:eastAsia="zh-CN"/>
        </w:rPr>
        <w:t>，项目实施的</w:t>
      </w:r>
      <w:r>
        <w:rPr>
          <w:rFonts w:hint="eastAsia" w:ascii="仿宋_GB2312" w:hAnsi="仿宋_GB2312" w:eastAsia="仿宋_GB2312" w:cs="仿宋_GB2312"/>
          <w:kern w:val="2"/>
          <w:sz w:val="32"/>
          <w:szCs w:val="32"/>
          <w:highlight w:val="none"/>
          <w:lang w:eastAsia="zh-CN"/>
        </w:rPr>
        <w:t>必要性、紧迫性</w:t>
      </w:r>
      <w:r>
        <w:rPr>
          <w:rFonts w:hint="eastAsia" w:ascii="仿宋_GB2312" w:hAnsi="仿宋_GB2312" w:eastAsia="仿宋_GB2312" w:cs="仿宋_GB2312"/>
          <w:kern w:val="2"/>
          <w:sz w:val="32"/>
          <w:szCs w:val="32"/>
          <w:highlight w:val="none"/>
          <w:lang w:val="en-US" w:eastAsia="zh-CN"/>
        </w:rPr>
        <w:t>体现不够充分。</w:t>
      </w:r>
    </w:p>
    <w:p w14:paraId="514C0933">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2.项目绩效目标情况</w:t>
      </w:r>
    </w:p>
    <w:p w14:paraId="7DDB3587">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（1）绩效目标合理性分析</w:t>
      </w:r>
    </w:p>
    <w:p w14:paraId="55F4FB11">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该项目项目期为三年，项目期内计划建成具有全球影响力的自主可控的区块链底层技术平台，形成技术领先和活跃的开源技术生态；研发边缘侧区块链芯片，实现区块链硬件底层核心技术自主可控；初步建成支持区块链应用的共性服务平台和网络，并投入使用，支撑打造区块链可信数字基础设施。信息科技处</w:t>
      </w:r>
      <w:r>
        <w:rPr>
          <w:rFonts w:hint="eastAsia" w:ascii="仿宋_GB2312" w:hAnsi="仿宋_GB2312" w:eastAsia="仿宋_GB2312" w:cs="仿宋_GB2312"/>
          <w:kern w:val="2"/>
          <w:sz w:val="32"/>
          <w:szCs w:val="32"/>
          <w:highlight w:val="none"/>
        </w:rPr>
        <w:t>根据绩效管理要求，结合项目实施情况编制了项目绩效目标申报表，</w:t>
      </w:r>
      <w:r>
        <w:rPr>
          <w:rFonts w:hint="eastAsia" w:ascii="仿宋_GB2312" w:hAnsi="仿宋_GB2312" w:eastAsia="仿宋_GB2312" w:cs="仿宋_GB2312"/>
          <w:kern w:val="2"/>
          <w:sz w:val="32"/>
          <w:szCs w:val="32"/>
          <w:highlight w:val="none"/>
          <w:lang w:val="en-US" w:eastAsia="zh-CN"/>
        </w:rPr>
        <w:t>明确了项目期目标和年度目标，</w:t>
      </w:r>
      <w:r>
        <w:rPr>
          <w:rFonts w:hint="eastAsia" w:ascii="仿宋_GB2312" w:hAnsi="仿宋_GB2312" w:eastAsia="仿宋_GB2312" w:cs="仿宋_GB2312"/>
          <w:kern w:val="2"/>
          <w:sz w:val="32"/>
          <w:szCs w:val="32"/>
          <w:highlight w:val="none"/>
        </w:rPr>
        <w:t>绩效目标设定符合项目实际需求，项目绩效目标设定较合理。</w:t>
      </w:r>
    </w:p>
    <w:p w14:paraId="1F47878E">
      <w:pPr>
        <w:pStyle w:val="11"/>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（2）绩效指标明确性分析</w:t>
      </w:r>
    </w:p>
    <w:p w14:paraId="4A02C791">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color w:val="auto"/>
          <w:kern w:val="2"/>
          <w:sz w:val="32"/>
          <w:szCs w:val="32"/>
          <w:highlight w:val="none"/>
          <w:lang w:eastAsia="zh-CN"/>
        </w:rPr>
        <w:t>市科委、中关村管委会</w:t>
      </w:r>
      <w:r>
        <w:rPr>
          <w:rFonts w:hint="eastAsia" w:ascii="仿宋_GB2312" w:hAnsi="仿宋_GB2312" w:eastAsia="仿宋_GB2312" w:cs="仿宋_GB2312"/>
          <w:color w:val="auto"/>
          <w:kern w:val="2"/>
          <w:sz w:val="32"/>
          <w:szCs w:val="32"/>
          <w:highlight w:val="none"/>
        </w:rPr>
        <w:t>根据绩效管理要求，结合项目实施情况编制了项目绩效目标申报表，将项目绩效目标细化分解为具体的产出指标和效果指标，包括数量指标、质量指标、进度指标、成本指标、效益指标和服务对象满意度指标，绩效指标的设定较细化。</w:t>
      </w:r>
      <w:r>
        <w:rPr>
          <w:rFonts w:hint="eastAsia" w:ascii="仿宋_GB2312" w:hAnsi="仿宋_GB2312" w:eastAsia="仿宋_GB2312" w:cs="仿宋_GB2312"/>
          <w:color w:val="auto"/>
          <w:kern w:val="2"/>
          <w:sz w:val="32"/>
          <w:szCs w:val="32"/>
          <w:highlight w:val="none"/>
          <w:lang w:val="en-US" w:eastAsia="zh-CN"/>
        </w:rPr>
        <w:t>但仍存在不足之处，三个产出数量指标与年度的四项内容对应性不足，未对应“完成区块链应用的共性服务平台和网络设计规划”工作任务设定数量指标，2021年项目产出成果细化不够全面；</w:t>
      </w:r>
      <w:r>
        <w:rPr>
          <w:rFonts w:hint="eastAsia" w:ascii="仿宋_GB2312" w:hAnsi="仿宋_GB2312" w:eastAsia="仿宋_GB2312" w:cs="仿宋_GB2312"/>
          <w:kern w:val="2"/>
          <w:sz w:val="32"/>
          <w:szCs w:val="32"/>
          <w:highlight w:val="none"/>
        </w:rPr>
        <w:t>质量指标设置不够精准</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未明确</w:t>
      </w:r>
      <w:r>
        <w:rPr>
          <w:rFonts w:hint="eastAsia" w:ascii="仿宋_GB2312" w:hAnsi="仿宋_GB2312" w:eastAsia="仿宋_GB2312" w:cs="仿宋_GB2312"/>
          <w:kern w:val="2"/>
          <w:sz w:val="32"/>
          <w:szCs w:val="32"/>
          <w:highlight w:val="none"/>
        </w:rPr>
        <w:t>各项产出成果的专业性标准</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color w:val="auto"/>
          <w:kern w:val="2"/>
          <w:sz w:val="32"/>
          <w:szCs w:val="32"/>
          <w:highlight w:val="none"/>
        </w:rPr>
        <w:t>效益指标</w:t>
      </w:r>
      <w:r>
        <w:rPr>
          <w:rFonts w:hint="eastAsia" w:ascii="仿宋_GB2312" w:hAnsi="仿宋_GB2312" w:eastAsia="仿宋_GB2312" w:cs="仿宋_GB2312"/>
          <w:color w:val="auto"/>
          <w:kern w:val="2"/>
          <w:sz w:val="32"/>
          <w:szCs w:val="32"/>
          <w:highlight w:val="none"/>
          <w:lang w:val="en-US" w:eastAsia="zh-CN"/>
        </w:rPr>
        <w:t>中缺少可持续影响指标，</w:t>
      </w:r>
      <w:r>
        <w:rPr>
          <w:rFonts w:hint="eastAsia" w:ascii="仿宋_GB2312" w:hAnsi="仿宋_GB2312" w:eastAsia="仿宋_GB2312" w:cs="仿宋_GB2312"/>
          <w:color w:val="auto"/>
          <w:kern w:val="2"/>
          <w:sz w:val="32"/>
          <w:szCs w:val="32"/>
          <w:highlight w:val="none"/>
        </w:rPr>
        <w:t>项目后续可持续保障情况</w:t>
      </w:r>
      <w:r>
        <w:rPr>
          <w:rFonts w:hint="eastAsia" w:ascii="仿宋_GB2312" w:hAnsi="仿宋_GB2312" w:eastAsia="仿宋_GB2312" w:cs="仿宋_GB2312"/>
          <w:color w:val="auto"/>
          <w:kern w:val="2"/>
          <w:sz w:val="32"/>
          <w:szCs w:val="32"/>
          <w:highlight w:val="none"/>
          <w:lang w:val="en-US" w:eastAsia="zh-CN"/>
        </w:rPr>
        <w:t>不够</w:t>
      </w:r>
      <w:r>
        <w:rPr>
          <w:rFonts w:hint="eastAsia" w:ascii="仿宋_GB2312" w:hAnsi="仿宋_GB2312" w:eastAsia="仿宋_GB2312" w:cs="仿宋_GB2312"/>
          <w:color w:val="auto"/>
          <w:kern w:val="2"/>
          <w:sz w:val="32"/>
          <w:szCs w:val="32"/>
          <w:highlight w:val="none"/>
        </w:rPr>
        <w:t>明确</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kern w:val="2"/>
          <w:sz w:val="32"/>
          <w:szCs w:val="32"/>
          <w:highlight w:val="none"/>
        </w:rPr>
        <w:t>且缺少量化可衡量的相关标准。</w:t>
      </w:r>
    </w:p>
    <w:p w14:paraId="11E7AF7A">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3.项目资金投入情况</w:t>
      </w:r>
    </w:p>
    <w:p w14:paraId="62524E33">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（1）预算编制科学性分析</w:t>
      </w:r>
    </w:p>
    <w:p w14:paraId="46A71558">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default"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rPr>
        <w:t>《北京市财政科研项目经费“包干制”试点工作方案》</w:t>
      </w:r>
      <w:r>
        <w:rPr>
          <w:rFonts w:hint="eastAsia" w:ascii="仿宋_GB2312" w:hAnsi="仿宋_GB2312" w:eastAsia="仿宋_GB2312" w:cs="仿宋_GB2312"/>
          <w:kern w:val="2"/>
          <w:sz w:val="32"/>
          <w:szCs w:val="32"/>
          <w:highlight w:val="none"/>
          <w:lang w:eastAsia="zh-CN"/>
        </w:rPr>
        <w:t>（京科发〔2022〕1号）</w:t>
      </w:r>
      <w:r>
        <w:rPr>
          <w:rFonts w:hint="eastAsia" w:ascii="仿宋_GB2312" w:hAnsi="仿宋_GB2312" w:eastAsia="仿宋_GB2312" w:cs="仿宋_GB2312"/>
          <w:kern w:val="2"/>
          <w:sz w:val="32"/>
          <w:szCs w:val="32"/>
          <w:highlight w:val="none"/>
          <w:lang w:val="en-US" w:eastAsia="zh-CN"/>
        </w:rPr>
        <w:t>中明确“重点研发机构专项由科研机构拟订预算、经费使用规则及设定可考核的绩效目标，不再编制项目预算，并在双方签订合同时予以明确，后续按照合同约定进行年度预算拨付及经费管理”。</w:t>
      </w:r>
      <w:r>
        <w:rPr>
          <w:rFonts w:hint="eastAsia" w:ascii="仿宋_GB2312" w:hAnsi="仿宋_GB2312" w:eastAsia="仿宋_GB2312" w:cs="仿宋_GB2312"/>
          <w:kern w:val="2"/>
          <w:sz w:val="32"/>
          <w:szCs w:val="32"/>
          <w:highlight w:val="none"/>
        </w:rPr>
        <w:t>微芯院</w:t>
      </w:r>
      <w:r>
        <w:rPr>
          <w:rFonts w:hint="eastAsia" w:ascii="仿宋_GB2312" w:hAnsi="仿宋_GB2312" w:eastAsia="仿宋_GB2312" w:cs="仿宋_GB2312"/>
          <w:kern w:val="2"/>
          <w:sz w:val="32"/>
          <w:szCs w:val="32"/>
          <w:highlight w:val="none"/>
          <w:lang w:val="en-US" w:eastAsia="zh-CN"/>
        </w:rPr>
        <w:t>根据项目内容编制了《北京微芯区块链与边缘计算研究院区块链专项建设方案（2021—2023年）》，建设方案中明确了该项目资金需求。2021年9月9日，</w:t>
      </w:r>
      <w:r>
        <w:rPr>
          <w:rFonts w:hint="eastAsia" w:ascii="仿宋_GB2312" w:hAnsi="仿宋_GB2312" w:eastAsia="仿宋_GB2312" w:cs="仿宋_GB2312"/>
          <w:color w:val="auto"/>
          <w:kern w:val="2"/>
          <w:sz w:val="32"/>
          <w:szCs w:val="32"/>
          <w:highlight w:val="none"/>
          <w:lang w:eastAsia="zh-CN"/>
        </w:rPr>
        <w:t>市科委、中关村管委会</w:t>
      </w:r>
      <w:r>
        <w:rPr>
          <w:rFonts w:hint="eastAsia" w:ascii="仿宋_GB2312" w:hAnsi="仿宋_GB2312" w:eastAsia="仿宋_GB2312" w:cs="仿宋_GB2312"/>
          <w:color w:val="auto"/>
          <w:kern w:val="2"/>
          <w:sz w:val="32"/>
          <w:szCs w:val="32"/>
          <w:highlight w:val="none"/>
          <w:lang w:val="en-US" w:eastAsia="zh-CN"/>
        </w:rPr>
        <w:t>召开第9次行政办公会会议，会议审议并同意2021年该项目专项预算为6000万元，采用</w:t>
      </w:r>
      <w:r>
        <w:rPr>
          <w:rFonts w:hint="eastAsia" w:ascii="仿宋_GB2312" w:hAnsi="仿宋_GB2312" w:eastAsia="仿宋_GB2312" w:cs="仿宋_GB2312"/>
          <w:color w:val="auto"/>
          <w:kern w:val="2"/>
          <w:sz w:val="32"/>
          <w:szCs w:val="32"/>
          <w:highlight w:val="none"/>
          <w:lang w:eastAsia="zh-CN"/>
        </w:rPr>
        <w:t>市科委、中关村管委会</w:t>
      </w:r>
      <w:r>
        <w:rPr>
          <w:rFonts w:hint="eastAsia" w:ascii="仿宋_GB2312" w:hAnsi="仿宋_GB2312" w:eastAsia="仿宋_GB2312" w:cs="仿宋_GB2312"/>
          <w:color w:val="auto"/>
          <w:kern w:val="2"/>
          <w:sz w:val="32"/>
          <w:szCs w:val="32"/>
          <w:highlight w:val="none"/>
          <w:lang w:val="en-US" w:eastAsia="zh-CN"/>
        </w:rPr>
        <w:t>与微芯院签署建设协议的方式予以落实。预算编制过程合理，但项目预算编制与工作内容不够吻合，现有预算编制的测算标准不明确，测算依据不充分，项目预算细化程度有待提高。</w:t>
      </w:r>
    </w:p>
    <w:p w14:paraId="1C52027F">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（2）资金分配合理性分析</w:t>
      </w:r>
    </w:p>
    <w:p w14:paraId="616EA49A">
      <w:pPr>
        <w:pageBreakBefore w:val="0"/>
        <w:widowControl w:val="0"/>
        <w:kinsoku/>
        <w:wordWrap/>
        <w:overflowPunct/>
        <w:topLinePunct w:val="0"/>
        <w:autoSpaceDE/>
        <w:autoSpaceDN/>
        <w:bidi w:val="0"/>
        <w:adjustRightInd/>
        <w:snapToGrid w:val="0"/>
        <w:spacing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该项目预算金额为6000万元，其中研发区块链底层平台关键核心技术2500万元，建设区块链开源社区250万元，研发边缘侧区块链软硬件结合关键技术1500万元，区块链共性应用服务与关键技术1750万元。项目单位前期履行了项目征集程序，对预算进行了初步的测算，但总体资金在各子项目的资金分配原则不清晰，</w:t>
      </w:r>
      <w:r>
        <w:rPr>
          <w:rFonts w:hint="eastAsia" w:ascii="仿宋_GB2312" w:hAnsi="仿宋_GB2312" w:eastAsia="仿宋_GB2312" w:cs="仿宋_GB2312"/>
          <w:kern w:val="2"/>
          <w:sz w:val="32"/>
          <w:szCs w:val="32"/>
          <w:highlight w:val="none"/>
        </w:rPr>
        <w:t>资金分配合理性</w:t>
      </w:r>
      <w:r>
        <w:rPr>
          <w:rFonts w:hint="eastAsia" w:ascii="仿宋_GB2312" w:hAnsi="仿宋_GB2312" w:eastAsia="仿宋_GB2312" w:cs="仿宋_GB2312"/>
          <w:kern w:val="2"/>
          <w:sz w:val="32"/>
          <w:szCs w:val="32"/>
          <w:highlight w:val="none"/>
          <w:lang w:val="en-US" w:eastAsia="zh-CN"/>
        </w:rPr>
        <w:t>不明确。</w:t>
      </w:r>
    </w:p>
    <w:p w14:paraId="40FE569A">
      <w:pPr>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17" w:name="_Toc24152"/>
      <w:r>
        <w:rPr>
          <w:rFonts w:hint="eastAsia" w:ascii="楷体" w:hAnsi="楷体" w:eastAsia="楷体" w:cs="楷体"/>
          <w:b/>
          <w:bCs/>
          <w:sz w:val="32"/>
          <w:szCs w:val="32"/>
          <w:highlight w:val="none"/>
        </w:rPr>
        <w:t>（二）项目过程情况</w:t>
      </w:r>
      <w:bookmarkEnd w:id="17"/>
    </w:p>
    <w:p w14:paraId="1CC18ACC">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1.项目资金管理情况</w:t>
      </w:r>
    </w:p>
    <w:p w14:paraId="206EA26D">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（1）资金到位率</w:t>
      </w:r>
    </w:p>
    <w:p w14:paraId="398FD2C7">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该项目年初申请预算4200万元，于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2月到位；年中追加预算1800万元，于2021年12月到位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截至</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年12月31日</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实际到位资金</w:t>
      </w:r>
      <w:r>
        <w:rPr>
          <w:rFonts w:hint="eastAsia" w:ascii="仿宋_GB2312" w:hAnsi="仿宋_GB2312" w:eastAsia="仿宋_GB2312" w:cs="仿宋_GB2312"/>
          <w:sz w:val="32"/>
          <w:szCs w:val="32"/>
          <w:highlight w:val="none"/>
          <w:lang w:val="en-US" w:eastAsia="zh-CN"/>
        </w:rPr>
        <w:t>6000</w:t>
      </w:r>
      <w:r>
        <w:rPr>
          <w:rFonts w:hint="eastAsia" w:ascii="仿宋_GB2312" w:hAnsi="仿宋_GB2312" w:eastAsia="仿宋_GB2312" w:cs="仿宋_GB2312"/>
          <w:sz w:val="32"/>
          <w:szCs w:val="32"/>
          <w:highlight w:val="none"/>
        </w:rPr>
        <w:t>万元，资金到位率100%。</w:t>
      </w:r>
    </w:p>
    <w:p w14:paraId="67ADD0DF">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（2）预算执行率</w:t>
      </w:r>
    </w:p>
    <w:p w14:paraId="751B69D3">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2"/>
          <w:sz w:val="32"/>
          <w:szCs w:val="32"/>
          <w:highlight w:val="none"/>
          <w:lang w:val="en-US" w:eastAsia="zh-CN" w:bidi="ar-SA"/>
        </w:rPr>
        <w:t>该项目2021年12月支出4200万元，截至</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年12月31日</w:t>
      </w:r>
      <w:r>
        <w:rPr>
          <w:rFonts w:hint="eastAsia" w:ascii="仿宋_GB2312" w:hAnsi="仿宋_GB2312" w:eastAsia="仿宋_GB2312" w:cs="仿宋_GB2312"/>
          <w:sz w:val="32"/>
          <w:szCs w:val="32"/>
          <w:highlight w:val="none"/>
          <w:lang w:val="en-US" w:eastAsia="zh-CN"/>
        </w:rPr>
        <w:t>预算执行率为70%；2022年2月支出1800万元，截至</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30</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该项目共计支出</w:t>
      </w:r>
      <w:r>
        <w:rPr>
          <w:rFonts w:hint="eastAsia" w:ascii="仿宋_GB2312" w:hAnsi="仿宋_GB2312" w:eastAsia="仿宋_GB2312" w:cs="仿宋_GB2312"/>
          <w:kern w:val="2"/>
          <w:sz w:val="32"/>
          <w:szCs w:val="32"/>
          <w:highlight w:val="none"/>
          <w:lang w:val="en-US" w:eastAsia="zh-CN" w:bidi="ar-SA"/>
        </w:rPr>
        <w:t>6000万元，预算执行率100%。</w:t>
      </w:r>
    </w:p>
    <w:p w14:paraId="49EA3C5F">
      <w:pPr>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（3）资金使用合规性分析</w:t>
      </w:r>
    </w:p>
    <w:p w14:paraId="3F7759E7">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2021年11月2日，市科委、中关村管委会向市财政局发函，对《关于支持北京微芯区块链与边缘计算研究院建设有关事宜的请示》征求意见，拟以包干制方式支持微芯院建设，市财政局正式复函同意。依据</w:t>
      </w:r>
      <w:r>
        <w:rPr>
          <w:rFonts w:hint="eastAsia" w:ascii="仿宋_GB2312" w:hAnsi="仿宋_GB2312" w:eastAsia="仿宋_GB2312" w:cs="仿宋_GB2312"/>
          <w:color w:val="auto"/>
          <w:kern w:val="2"/>
          <w:sz w:val="32"/>
          <w:szCs w:val="32"/>
          <w:highlight w:val="none"/>
        </w:rPr>
        <w:t>《北京市财政科研项目经费“包干制”试点工作方案》</w:t>
      </w:r>
      <w:r>
        <w:rPr>
          <w:rFonts w:hint="eastAsia" w:ascii="仿宋_GB2312" w:hAnsi="仿宋_GB2312" w:eastAsia="仿宋_GB2312" w:cs="仿宋_GB2312"/>
          <w:color w:val="auto"/>
          <w:kern w:val="2"/>
          <w:sz w:val="32"/>
          <w:szCs w:val="32"/>
          <w:highlight w:val="none"/>
          <w:lang w:eastAsia="zh-CN"/>
        </w:rPr>
        <w:t>（京科发〔2022〕1号）</w:t>
      </w:r>
      <w:r>
        <w:rPr>
          <w:rFonts w:hint="eastAsia" w:ascii="仿宋_GB2312" w:hAnsi="仿宋_GB2312" w:eastAsia="仿宋_GB2312" w:cs="仿宋_GB2312"/>
          <w:color w:val="auto"/>
          <w:kern w:val="2"/>
          <w:sz w:val="32"/>
          <w:szCs w:val="32"/>
          <w:highlight w:val="none"/>
          <w:lang w:val="en-US" w:eastAsia="zh-CN"/>
        </w:rPr>
        <w:t>文件规定，该项目推行经费“包干制”，实行经费负面清单管理，项目经费不得用于捐赠、投资、赞助、罚款及支付在职人员学历性教育经费等支出，不得用于与试点项目研究无关的支出。</w:t>
      </w:r>
      <w:r>
        <w:rPr>
          <w:rFonts w:hint="eastAsia" w:ascii="仿宋_GB2312" w:hAnsi="仿宋_GB2312" w:eastAsia="仿宋_GB2312" w:cs="仿宋_GB2312"/>
          <w:kern w:val="2"/>
          <w:sz w:val="32"/>
          <w:szCs w:val="32"/>
          <w:highlight w:val="none"/>
          <w:lang w:val="en-US" w:eastAsia="zh-CN" w:bidi="ar-SA"/>
        </w:rPr>
        <w:t>在资金使用过程中，市科委、中关村管委会严格按照经费支出审批管理要求执行，资金使用与预算批复内容相符，财政支出合理，履行了必要的审批程序，充分按照规定范围支出，资金使用合规。</w:t>
      </w:r>
    </w:p>
    <w:p w14:paraId="089F28DF">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2.项目组织实施情况</w:t>
      </w:r>
    </w:p>
    <w:p w14:paraId="0A40F0B9">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（1）管理制度健全性分析</w:t>
      </w:r>
    </w:p>
    <w:p w14:paraId="5796B2CA">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市科委、中关村管委会会同市财政局研究制定了</w:t>
      </w:r>
      <w:r>
        <w:rPr>
          <w:rFonts w:hint="eastAsia" w:ascii="仿宋_GB2312" w:hAnsi="仿宋_GB2312" w:eastAsia="仿宋_GB2312" w:cs="仿宋_GB2312"/>
          <w:color w:val="auto"/>
          <w:kern w:val="2"/>
          <w:sz w:val="32"/>
          <w:szCs w:val="32"/>
          <w:highlight w:val="none"/>
        </w:rPr>
        <w:t>《北京市财政科研项目经费“包干制”试点工作方案》</w:t>
      </w:r>
      <w:r>
        <w:rPr>
          <w:rFonts w:hint="eastAsia" w:ascii="仿宋_GB2312" w:hAnsi="仿宋_GB2312" w:eastAsia="仿宋_GB2312" w:cs="仿宋_GB2312"/>
          <w:color w:val="auto"/>
          <w:kern w:val="2"/>
          <w:sz w:val="32"/>
          <w:szCs w:val="32"/>
          <w:highlight w:val="none"/>
          <w:lang w:eastAsia="zh-CN"/>
        </w:rPr>
        <w:t>（京科发〔2022〕1号），</w:t>
      </w:r>
      <w:r>
        <w:rPr>
          <w:rFonts w:hint="eastAsia" w:ascii="仿宋_GB2312" w:hAnsi="仿宋_GB2312" w:eastAsia="仿宋_GB2312" w:cs="仿宋_GB2312"/>
          <w:color w:val="auto"/>
          <w:kern w:val="2"/>
          <w:sz w:val="32"/>
          <w:szCs w:val="32"/>
          <w:highlight w:val="none"/>
          <w:lang w:val="en-US" w:eastAsia="zh-CN"/>
        </w:rPr>
        <w:t>明确了本市“包干制”试点的目标、基本原则、试点范围、试点内容、管理机制和保障措施。</w:t>
      </w:r>
      <w:r>
        <w:rPr>
          <w:rFonts w:hint="eastAsia" w:ascii="仿宋_GB2312" w:hAnsi="仿宋_GB2312" w:eastAsia="仿宋_GB2312" w:cs="仿宋_GB2312"/>
          <w:kern w:val="2"/>
          <w:sz w:val="32"/>
          <w:szCs w:val="32"/>
          <w:highlight w:val="none"/>
          <w:lang w:val="en-US" w:eastAsia="zh-CN"/>
        </w:rPr>
        <w:t>信息科技处按照工作方案的要求，</w:t>
      </w:r>
      <w:r>
        <w:rPr>
          <w:rFonts w:hint="eastAsia" w:ascii="仿宋_GB2312" w:hAnsi="仿宋_GB2312" w:eastAsia="仿宋_GB2312" w:cs="仿宋_GB2312"/>
          <w:color w:val="auto"/>
          <w:kern w:val="2"/>
          <w:sz w:val="32"/>
          <w:szCs w:val="32"/>
          <w:highlight w:val="none"/>
          <w:lang w:val="en-US" w:eastAsia="zh-CN"/>
        </w:rPr>
        <w:t>以与微芯院签署建设协议的方式对该项目予以落实。依据方案规定，</w:t>
      </w:r>
      <w:r>
        <w:rPr>
          <w:rFonts w:hint="eastAsia" w:ascii="仿宋_GB2312" w:hAnsi="仿宋_GB2312" w:eastAsia="仿宋_GB2312" w:cs="仿宋_GB2312"/>
          <w:color w:val="auto"/>
          <w:kern w:val="2"/>
          <w:sz w:val="32"/>
          <w:szCs w:val="32"/>
          <w:highlight w:val="none"/>
        </w:rPr>
        <w:t>微芯院</w:t>
      </w:r>
      <w:r>
        <w:rPr>
          <w:rFonts w:hint="eastAsia" w:ascii="仿宋_GB2312" w:hAnsi="仿宋_GB2312" w:eastAsia="仿宋_GB2312" w:cs="仿宋_GB2312"/>
          <w:color w:val="auto"/>
          <w:kern w:val="2"/>
          <w:sz w:val="32"/>
          <w:szCs w:val="32"/>
          <w:highlight w:val="none"/>
          <w:lang w:val="en-US" w:eastAsia="zh-CN"/>
        </w:rPr>
        <w:t>作为</w:t>
      </w:r>
      <w:r>
        <w:rPr>
          <w:rFonts w:hint="eastAsia" w:ascii="仿宋_GB2312" w:hAnsi="仿宋_GB2312" w:eastAsia="仿宋_GB2312" w:cs="仿宋_GB2312"/>
          <w:color w:val="auto"/>
          <w:kern w:val="2"/>
          <w:sz w:val="32"/>
          <w:szCs w:val="32"/>
          <w:highlight w:val="none"/>
          <w:lang w:val="en-US" w:eastAsia="zh-CN" w:bidi="ar-SA"/>
        </w:rPr>
        <w:t>项目经费管理的直接责任主体，建立了与项目相适应的内部经费管理办法，包括《北京微芯院财务管理制度》《北京微芯院科技项目经费管理办法》《北京微芯院科研经费支出管理制度》，项目管理制度建设较</w:t>
      </w:r>
      <w:r>
        <w:rPr>
          <w:rFonts w:hint="eastAsia" w:ascii="仿宋_GB2312" w:hAnsi="仿宋_GB2312" w:eastAsia="仿宋_GB2312" w:cs="仿宋_GB2312"/>
          <w:kern w:val="2"/>
          <w:sz w:val="32"/>
          <w:szCs w:val="32"/>
          <w:highlight w:val="none"/>
          <w:lang w:val="en-US" w:eastAsia="zh-CN" w:bidi="ar-SA"/>
        </w:rPr>
        <w:t>完善。</w:t>
      </w:r>
    </w:p>
    <w:p w14:paraId="1B23A6FD">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（2）制度执行有效性分析</w:t>
      </w:r>
    </w:p>
    <w:p w14:paraId="0BCDB67E">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rPr>
        <w:t>信息科技处按照</w:t>
      </w:r>
      <w:r>
        <w:rPr>
          <w:rFonts w:hint="eastAsia" w:ascii="仿宋_GB2312" w:hAnsi="仿宋_GB2312" w:eastAsia="仿宋_GB2312" w:cs="仿宋_GB2312"/>
          <w:color w:val="auto"/>
          <w:kern w:val="2"/>
          <w:sz w:val="32"/>
          <w:szCs w:val="32"/>
          <w:highlight w:val="none"/>
        </w:rPr>
        <w:t>《北京市财政科研项目经费“包干制”试点工作方案》</w:t>
      </w:r>
      <w:r>
        <w:rPr>
          <w:rFonts w:hint="eastAsia" w:ascii="仿宋_GB2312" w:hAnsi="仿宋_GB2312" w:eastAsia="仿宋_GB2312" w:cs="仿宋_GB2312"/>
          <w:kern w:val="2"/>
          <w:sz w:val="32"/>
          <w:szCs w:val="32"/>
          <w:highlight w:val="none"/>
          <w:lang w:val="en-US" w:eastAsia="zh-CN"/>
        </w:rPr>
        <w:t>要求，</w:t>
      </w:r>
      <w:r>
        <w:rPr>
          <w:rFonts w:hint="eastAsia" w:ascii="仿宋_GB2312" w:hAnsi="仿宋_GB2312" w:eastAsia="仿宋_GB2312" w:cs="仿宋_GB2312"/>
          <w:color w:val="auto"/>
          <w:kern w:val="2"/>
          <w:sz w:val="32"/>
          <w:szCs w:val="32"/>
          <w:highlight w:val="none"/>
          <w:lang w:val="en-US" w:eastAsia="zh-CN"/>
        </w:rPr>
        <w:t>以与微芯院签署建设协议的方式对该项目予以落实，经与微芯院沟通，完成</w:t>
      </w:r>
      <w:r>
        <w:rPr>
          <w:rFonts w:hint="eastAsia" w:ascii="仿宋_GB2312" w:hAnsi="仿宋_GB2312" w:eastAsia="仿宋_GB2312" w:cs="仿宋_GB2312"/>
          <w:kern w:val="2"/>
          <w:sz w:val="32"/>
          <w:szCs w:val="32"/>
          <w:highlight w:val="none"/>
          <w:lang w:val="en-US" w:eastAsia="zh-CN"/>
        </w:rPr>
        <w:t>《北京微芯区块链与边缘计算研究院区块链专项建设方案（2021—2023年）》的编制以及《北京微芯区块链与边缘计算研究院建设协议》的签订。《北京微芯区块链与边缘计算研究院区块链专项建设方案（2021—2023年）》中明确了项目建设背景、建设基础、功能定位、建设目标、建设任务及预算、组织架构与运行管理等内容，2021年8月17日</w:t>
      </w:r>
      <w:r>
        <w:rPr>
          <w:rFonts w:hint="eastAsia" w:ascii="仿宋_GB2312" w:hAnsi="仿宋_GB2312" w:eastAsia="仿宋_GB2312" w:cs="仿宋_GB2312"/>
          <w:kern w:val="2"/>
          <w:sz w:val="32"/>
          <w:szCs w:val="32"/>
          <w:highlight w:val="none"/>
          <w:lang w:val="en-US" w:eastAsia="zh-CN" w:bidi="ar-SA"/>
        </w:rPr>
        <w:t>市科委、中关村管委会组织专家组对</w:t>
      </w:r>
      <w:r>
        <w:rPr>
          <w:rFonts w:hint="eastAsia" w:ascii="仿宋_GB2312" w:hAnsi="仿宋_GB2312" w:eastAsia="仿宋_GB2312" w:cs="仿宋_GB2312"/>
          <w:kern w:val="2"/>
          <w:sz w:val="32"/>
          <w:szCs w:val="32"/>
          <w:highlight w:val="none"/>
          <w:lang w:val="en-US" w:eastAsia="zh-CN"/>
        </w:rPr>
        <w:t>建设方案进行了论证，建设方案合理可行。</w:t>
      </w:r>
    </w:p>
    <w:p w14:paraId="2FF94C39">
      <w:pPr>
        <w:pStyle w:val="11"/>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firstLine="640" w:firstLineChars="200"/>
        <w:jc w:val="both"/>
        <w:textAlignment w:val="auto"/>
        <w:rPr>
          <w:rFonts w:hint="default"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北京微芯区块链与边缘计算研究院建设协议》中明确了专项建设思路与发展定位、总体目标、运行机制以及双方权利义务，约定2021-2023年分年度考核指标，并明确市科委、中关村管委会有权对微芯院的运行及资金使用情况进行检查，每年年末进行考核，形成评价意见，作为拨付后续年度财政资金的参考依据。但截至目前尚未开展对微芯院2021年年末的考核，2021年考核指标的完成情况不明确，市科委、中关村管委会对微芯院的运行、对科研资金的投入、支出情况监督不及时。</w:t>
      </w:r>
    </w:p>
    <w:p w14:paraId="5E7AB683">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18" w:name="_Toc26936"/>
      <w:r>
        <w:rPr>
          <w:rFonts w:hint="eastAsia" w:ascii="楷体" w:hAnsi="楷体" w:eastAsia="楷体" w:cs="楷体"/>
          <w:b/>
          <w:bCs/>
          <w:sz w:val="32"/>
          <w:szCs w:val="32"/>
          <w:highlight w:val="none"/>
        </w:rPr>
        <w:t>（三）项目产出情况</w:t>
      </w:r>
      <w:bookmarkEnd w:id="18"/>
    </w:p>
    <w:p w14:paraId="5738CF1E">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1.项目产出数量分析</w:t>
      </w:r>
    </w:p>
    <w:p w14:paraId="2E5BD95A">
      <w:pPr>
        <w:pStyle w:val="11"/>
        <w:pageBreakBefore w:val="0"/>
        <w:widowControl w:val="0"/>
        <w:kinsoku/>
        <w:wordWrap/>
        <w:overflowPunct/>
        <w:topLinePunct w:val="0"/>
        <w:autoSpaceDE/>
        <w:autoSpaceDN/>
        <w:bidi w:val="0"/>
        <w:adjustRightInd/>
        <w:snapToGrid w:val="0"/>
        <w:spacing w:before="0" w:beforeAutospacing="0" w:after="0" w:afterAutospacing="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rPr>
        <w:t>2021年完成区块链底层技术平台2.0版本的升级并发布，性能超过10000TPS；完成开源社区正式运营并开发源代码，2021年新增超过3000名开发者；完成区块链边缘侧芯片低功耗技术研发和国密SM2、SM3算法硬件加速模块设计，边缘侧区块链芯片主频80MHz。该项目按照预期计划完成了2021年项目内容。</w:t>
      </w:r>
    </w:p>
    <w:p w14:paraId="7DE505D1">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2.项目产出质量分析</w:t>
      </w:r>
    </w:p>
    <w:p w14:paraId="47F08B82">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default"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lang w:val="en-US" w:eastAsia="zh-CN" w:bidi="ar-SA"/>
        </w:rPr>
        <w:t>2021年区块链底层技术平台性能已实现合约引擎、交易调度、共识算法、身份认证、数据存储、核心引擎及装配线等7个核心功能模块；区块链底层技术平台系统故障率低于1%。</w:t>
      </w:r>
      <w:r>
        <w:rPr>
          <w:rFonts w:hint="eastAsia" w:ascii="仿宋_GB2312" w:hAnsi="仿宋_GB2312" w:eastAsia="仿宋_GB2312" w:cs="仿宋_GB2312"/>
          <w:kern w:val="2"/>
          <w:sz w:val="32"/>
          <w:szCs w:val="32"/>
          <w:highlight w:val="none"/>
          <w:lang w:val="en-US" w:eastAsia="zh-CN"/>
        </w:rPr>
        <w:t>但截至目前尚未完成年末考核，且长安链2.0版本未经</w:t>
      </w:r>
      <w:r>
        <w:rPr>
          <w:rFonts w:hint="eastAsia" w:ascii="仿宋_GB2312" w:hAnsi="仿宋_GB2312" w:eastAsia="仿宋_GB2312" w:cs="仿宋_GB2312"/>
          <w:kern w:val="2"/>
          <w:sz w:val="32"/>
          <w:szCs w:val="32"/>
          <w:highlight w:val="none"/>
          <w:lang w:val="en-US" w:eastAsia="zh-CN" w:bidi="ar-SA"/>
        </w:rPr>
        <w:t>第三方检验，</w:t>
      </w:r>
      <w:r>
        <w:rPr>
          <w:rFonts w:hint="eastAsia" w:ascii="仿宋_GB2312" w:hAnsi="仿宋_GB2312" w:eastAsia="仿宋_GB2312" w:cs="仿宋_GB2312"/>
          <w:kern w:val="2"/>
          <w:sz w:val="32"/>
          <w:szCs w:val="32"/>
          <w:highlight w:val="none"/>
          <w:lang w:val="en-US" w:eastAsia="zh-CN"/>
        </w:rPr>
        <w:t>产出质量完成情况不明显。</w:t>
      </w:r>
    </w:p>
    <w:p w14:paraId="6363899F">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3.项目产出时效分析</w:t>
      </w:r>
    </w:p>
    <w:p w14:paraId="5D511EA7">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lang w:val="en-US" w:eastAsia="zh-CN" w:bidi="ar-SA"/>
        </w:rPr>
        <w:t>一是底层平台研发方面：2021年1月，长安链1.0版本发布上线；2021年8月，长安链2.0版本发布，性能超过10000TPS。二是开源社区建设方面：2021年3月开源社区正式运营并开发源代码；2021年新增超过3000名开发者。三是边缘侧区块链软硬件结合技术研发方面：2021年5月，研制一种轻量化智能合约硬件管理通用IP；2021年10月，完成区块链边缘侧芯片低功耗技术研发和国密SM2、SM3算法硬件加速模块设计。四是共性应用服务及关键技术方面：2021年8月，完成长安BaaS区块链共性应用服务平台的研发，发布了长安链协作网络。项目工作完成及时，符合产出时效指标。</w:t>
      </w:r>
    </w:p>
    <w:p w14:paraId="25E9ECDD">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highlight w:val="none"/>
        </w:rPr>
      </w:pPr>
      <w:r>
        <w:rPr>
          <w:rFonts w:hint="eastAsia" w:ascii="仿宋_GB2312" w:hAnsi="仿宋_GB2312" w:eastAsia="仿宋_GB2312" w:cs="仿宋_GB2312"/>
          <w:sz w:val="32"/>
          <w:szCs w:val="32"/>
          <w:highlight w:val="none"/>
        </w:rPr>
        <w:t>4.项目产出成本分析</w:t>
      </w:r>
    </w:p>
    <w:p w14:paraId="74441310">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该项目2021年到位资金共计6000万元，截至2022年4月30日，向微芯院下达资金共计6000万元，项目总支出控制在预算范围内，符合预设成本指标。</w:t>
      </w:r>
    </w:p>
    <w:p w14:paraId="1674C3D2">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19" w:name="_Toc21381"/>
      <w:r>
        <w:rPr>
          <w:rFonts w:hint="eastAsia" w:ascii="楷体" w:hAnsi="楷体" w:eastAsia="楷体" w:cs="楷体"/>
          <w:b/>
          <w:bCs/>
          <w:sz w:val="32"/>
          <w:szCs w:val="32"/>
          <w:highlight w:val="none"/>
        </w:rPr>
        <w:t>（四）项目效益情况</w:t>
      </w:r>
      <w:bookmarkEnd w:id="19"/>
    </w:p>
    <w:p w14:paraId="6BCF0284">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1.项目实施效益分析</w:t>
      </w:r>
    </w:p>
    <w:p w14:paraId="086C2091">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该项目聚焦区块链技术和产业，推进实现核心技术突破和生态产业构建，推动构建自主可控、性能领先、软硬一体的区块链技术体系，并推动在政务、金融、贸易等数字经济新领域抢得先机，带动北京市区块链产业上下游协同创新。</w:t>
      </w:r>
    </w:p>
    <w:p w14:paraId="064D30AE">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是推进核心技术攻关，形成自主可控长安链软硬件技术体系：整合国内顶级区块链领域研发力量，加快关键核心技术攻关，现已推出长安链2.0版本，区块链交易处理性能达到10万TPS的世界领先水平，并利用独创的设计新模式和装配新技术，大幅降低区块链应用开发周期和成本。开源社区建设方面，积极构建长安链与开发者、应用者、生态伙伴关系，组织了各项活动提升长安链生态联盟与开源社区品牌形象与影响力。</w:t>
      </w:r>
    </w:p>
    <w:p w14:paraId="577629A0">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二是建设长安链生态联盟，构建产业积极生态：在国家多部门、市政府指导下，基于长安链软硬件技术体系，由27家联盟成员单位在京共同发起成立“长安链生态联盟”，取得了良好的社会反响；后积极引入大型企业加入，联盟成员发展至50家，其中包括27家中央企业、28家世界500强企业。</w:t>
      </w:r>
    </w:p>
    <w:p w14:paraId="670E1F4C">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三是建设长安链·协作网络，推动应用场景广泛落地：长安链·协作网络现已接入政务、税务、司法、金融、医疗、通信、能源、制造等关键领域的高价值数据，业务协同和价值协同正在加速形成；长安链支撑了北京140余个政务服务应用场景，促进了57个市直部门2.8万类数据项、327亿条数据的共享，已在智慧城市、食品安全、通关便利化等多个数字政务应用场景落地。</w:t>
      </w:r>
    </w:p>
    <w:p w14:paraId="2F577793">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2021年长安链在产业应用方面取得的成效较好，但在基础研究、技术进步方面取得的成绩，以及在长安链开源社区建设方面应用场景发布、区块链公开挑战赛等的绩效资料不够充分。</w:t>
      </w:r>
    </w:p>
    <w:p w14:paraId="3B1AAC90">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2.项目满意度分析</w:t>
      </w:r>
    </w:p>
    <w:p w14:paraId="06313054">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该项目项目期为3年，服务对象满意度指标为“研究院对市科委服务满意程度≥90%”，2021年未进行满意度调查，项目满意度情况体现不足。</w:t>
      </w:r>
    </w:p>
    <w:p w14:paraId="5C5C4A9E">
      <w:pPr>
        <w:pStyle w:val="3"/>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20" w:name="_Toc27267"/>
      <w:r>
        <w:rPr>
          <w:rFonts w:hint="eastAsia" w:ascii="黑体" w:hAnsi="黑体" w:eastAsia="黑体" w:cs="黑体"/>
          <w:szCs w:val="32"/>
          <w:highlight w:val="none"/>
        </w:rPr>
        <w:t>五、主要经验及做法、存在的问题及原因分析</w:t>
      </w:r>
      <w:bookmarkEnd w:id="20"/>
    </w:p>
    <w:p w14:paraId="484E8E5D">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21" w:name="_Toc32711"/>
      <w:r>
        <w:rPr>
          <w:rFonts w:hint="eastAsia" w:ascii="楷体" w:hAnsi="楷体" w:eastAsia="楷体" w:cs="楷体"/>
          <w:b/>
          <w:bCs/>
          <w:sz w:val="32"/>
          <w:szCs w:val="32"/>
          <w:highlight w:val="none"/>
        </w:rPr>
        <w:t>（一）主要经验及做法</w:t>
      </w:r>
      <w:bookmarkEnd w:id="21"/>
    </w:p>
    <w:p w14:paraId="58B74119">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聚焦区块链核心技术，组织科研攻关团队，对科研资金实施负面清单管理制度，充分调动科研人员的积极性和主动性，灵活开展各类科研攻关，让科研团队更专注与科研创新与实践，确保绩效目标的顺利完成。</w:t>
      </w:r>
    </w:p>
    <w:p w14:paraId="191C5E91">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2.建立产研协同的联合攻关模式，依托新型研发机构，成立生态联盟，以联盟为抓手，形成应用驱动的研发模式，推动技术与应用协同攻关，确保技术能带动产业发展。</w:t>
      </w:r>
    </w:p>
    <w:p w14:paraId="03126B92">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3.建立课题专家咨询制度，聘请国内有关专家作为课题咨询专家，定期或不定期地向专家咨询组汇报研究过程中遇到的各种技术难题、进展情况，听取专家的意见和建议。</w:t>
      </w:r>
    </w:p>
    <w:p w14:paraId="2339F3CC">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4.注重过程管理，建立会议交流制度，根据项目进展和需要解决问题的具体情况，定期或不定期召开不同层面的方案讨论、协调会议，保证项目的顺利进展。</w:t>
      </w:r>
    </w:p>
    <w:p w14:paraId="3A275FED">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outlineLvl w:val="1"/>
        <w:rPr>
          <w:rFonts w:hint="eastAsia" w:ascii="楷体" w:hAnsi="楷体" w:eastAsia="楷体" w:cs="楷体"/>
          <w:b/>
          <w:bCs/>
          <w:sz w:val="32"/>
          <w:szCs w:val="32"/>
          <w:highlight w:val="none"/>
        </w:rPr>
      </w:pPr>
      <w:bookmarkStart w:id="22" w:name="_Toc23924"/>
      <w:r>
        <w:rPr>
          <w:rFonts w:hint="eastAsia" w:ascii="楷体" w:hAnsi="楷体" w:eastAsia="楷体" w:cs="楷体"/>
          <w:b/>
          <w:bCs/>
          <w:sz w:val="32"/>
          <w:szCs w:val="32"/>
          <w:highlight w:val="none"/>
        </w:rPr>
        <w:t>（二）存在的问题及原因分析</w:t>
      </w:r>
      <w:bookmarkEnd w:id="22"/>
    </w:p>
    <w:p w14:paraId="79D17504">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项目实施的必要性、紧迫性体现不够充分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rPr>
        <w:t>预算编制不够准确</w:t>
      </w:r>
      <w:r>
        <w:rPr>
          <w:rFonts w:hint="eastAsia" w:ascii="仿宋_GB2312" w:hAnsi="仿宋_GB2312" w:eastAsia="仿宋_GB2312" w:cs="仿宋_GB2312"/>
          <w:sz w:val="32"/>
          <w:szCs w:val="32"/>
          <w:highlight w:val="none"/>
        </w:rPr>
        <w:t>。项目可行性研究报告未对项目现状进行分析论述，未明确该项目的实施对北京市乃至对全国经济发展所起的重要作用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rPr>
        <w:t>预算编制的测算标准不明确，成本测算依据不充分，项目预算细化程度不足，</w:t>
      </w:r>
      <w:r>
        <w:rPr>
          <w:rFonts w:hint="eastAsia" w:ascii="仿宋_GB2312" w:hAnsi="仿宋_GB2312" w:eastAsia="仿宋_GB2312" w:cs="仿宋_GB2312"/>
          <w:kern w:val="2"/>
          <w:sz w:val="32"/>
          <w:szCs w:val="32"/>
          <w:highlight w:val="none"/>
          <w:lang w:val="en-US" w:eastAsia="zh-CN" w:bidi="ar-SA"/>
        </w:rPr>
        <w:t>资金分配原则不清晰，</w:t>
      </w:r>
      <w:r>
        <w:rPr>
          <w:rFonts w:hint="eastAsia" w:ascii="仿宋_GB2312" w:hAnsi="仿宋_GB2312" w:eastAsia="仿宋_GB2312" w:cs="仿宋_GB2312"/>
          <w:kern w:val="2"/>
          <w:sz w:val="32"/>
          <w:szCs w:val="32"/>
          <w:highlight w:val="none"/>
        </w:rPr>
        <w:t>分配合理性</w:t>
      </w:r>
      <w:r>
        <w:rPr>
          <w:rFonts w:hint="eastAsia" w:ascii="仿宋_GB2312" w:hAnsi="仿宋_GB2312" w:eastAsia="仿宋_GB2312" w:cs="仿宋_GB2312"/>
          <w:kern w:val="2"/>
          <w:sz w:val="32"/>
          <w:szCs w:val="32"/>
          <w:highlight w:val="none"/>
          <w:lang w:val="en-US" w:eastAsia="zh-CN"/>
        </w:rPr>
        <w:t>不明确。</w:t>
      </w:r>
    </w:p>
    <w:p w14:paraId="6B393ADA">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kern w:val="2"/>
          <w:sz w:val="32"/>
          <w:szCs w:val="32"/>
          <w:highlight w:val="none"/>
          <w:lang w:val="en-US" w:eastAsia="zh-CN"/>
        </w:rPr>
        <w:t>2.绩效指标设定不够完善。数量指标与年度目标不完全一致，产出成果细化不够全面，不便于项目执行完成后分考核衡量；</w:t>
      </w:r>
      <w:r>
        <w:rPr>
          <w:rFonts w:hint="eastAsia" w:ascii="仿宋_GB2312" w:hAnsi="仿宋_GB2312" w:eastAsia="仿宋_GB2312" w:cs="仿宋_GB2312"/>
          <w:kern w:val="2"/>
          <w:sz w:val="32"/>
          <w:szCs w:val="32"/>
          <w:highlight w:val="none"/>
        </w:rPr>
        <w:t>质量指标</w:t>
      </w:r>
      <w:r>
        <w:rPr>
          <w:rFonts w:hint="eastAsia" w:ascii="仿宋_GB2312" w:hAnsi="仿宋_GB2312" w:eastAsia="仿宋_GB2312" w:cs="仿宋_GB2312"/>
          <w:kern w:val="2"/>
          <w:sz w:val="32"/>
          <w:szCs w:val="32"/>
          <w:highlight w:val="none"/>
          <w:lang w:val="en-US" w:eastAsia="zh-CN"/>
        </w:rPr>
        <w:t>未明确</w:t>
      </w:r>
      <w:r>
        <w:rPr>
          <w:rFonts w:hint="eastAsia" w:ascii="仿宋_GB2312" w:hAnsi="仿宋_GB2312" w:eastAsia="仿宋_GB2312" w:cs="仿宋_GB2312"/>
          <w:kern w:val="2"/>
          <w:sz w:val="32"/>
          <w:szCs w:val="32"/>
          <w:highlight w:val="none"/>
        </w:rPr>
        <w:t>各项产出成果的专业性标准</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rPr>
        <w:t>未设定可持续影响指标，</w:t>
      </w:r>
      <w:r>
        <w:rPr>
          <w:rFonts w:hint="eastAsia" w:ascii="仿宋_GB2312" w:hAnsi="仿宋_GB2312" w:eastAsia="仿宋_GB2312" w:cs="仿宋_GB2312"/>
          <w:color w:val="auto"/>
          <w:kern w:val="2"/>
          <w:sz w:val="32"/>
          <w:szCs w:val="32"/>
          <w:highlight w:val="none"/>
        </w:rPr>
        <w:t>项目后续可持续保障情况</w:t>
      </w:r>
      <w:r>
        <w:rPr>
          <w:rFonts w:hint="eastAsia" w:ascii="仿宋_GB2312" w:hAnsi="仿宋_GB2312" w:eastAsia="仿宋_GB2312" w:cs="仿宋_GB2312"/>
          <w:color w:val="auto"/>
          <w:kern w:val="2"/>
          <w:sz w:val="32"/>
          <w:szCs w:val="32"/>
          <w:highlight w:val="none"/>
          <w:lang w:val="en-US" w:eastAsia="zh-CN"/>
        </w:rPr>
        <w:t>不够</w:t>
      </w:r>
      <w:r>
        <w:rPr>
          <w:rFonts w:hint="eastAsia" w:ascii="仿宋_GB2312" w:hAnsi="仿宋_GB2312" w:eastAsia="仿宋_GB2312" w:cs="仿宋_GB2312"/>
          <w:color w:val="auto"/>
          <w:kern w:val="2"/>
          <w:sz w:val="32"/>
          <w:szCs w:val="32"/>
          <w:highlight w:val="none"/>
        </w:rPr>
        <w:t>明确</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效益指标不够量化，</w:t>
      </w:r>
      <w:r>
        <w:rPr>
          <w:rFonts w:hint="eastAsia" w:ascii="仿宋_GB2312" w:hAnsi="仿宋_GB2312" w:eastAsia="仿宋_GB2312" w:cs="仿宋_GB2312"/>
          <w:kern w:val="2"/>
          <w:sz w:val="32"/>
          <w:szCs w:val="32"/>
          <w:highlight w:val="none"/>
        </w:rPr>
        <w:t>可衡量</w:t>
      </w:r>
      <w:r>
        <w:rPr>
          <w:rFonts w:hint="eastAsia" w:ascii="仿宋_GB2312" w:hAnsi="仿宋_GB2312" w:eastAsia="仿宋_GB2312" w:cs="仿宋_GB2312"/>
          <w:kern w:val="2"/>
          <w:sz w:val="32"/>
          <w:szCs w:val="32"/>
          <w:highlight w:val="none"/>
          <w:lang w:val="en-US" w:eastAsia="zh-CN"/>
        </w:rPr>
        <w:t>性不足</w:t>
      </w:r>
      <w:r>
        <w:rPr>
          <w:rFonts w:hint="eastAsia" w:ascii="仿宋_GB2312" w:hAnsi="仿宋_GB2312" w:eastAsia="仿宋_GB2312" w:cs="仿宋_GB2312"/>
          <w:kern w:val="2"/>
          <w:sz w:val="32"/>
          <w:szCs w:val="32"/>
          <w:highlight w:val="none"/>
        </w:rPr>
        <w:t>。</w:t>
      </w:r>
    </w:p>
    <w:p w14:paraId="3A7FE3B2">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default" w:ascii="仿宋_GB2312" w:hAnsi="仿宋_GB2312" w:eastAsia="仿宋_GB2312" w:cs="仿宋_GB2312"/>
          <w:kern w:val="2"/>
          <w:sz w:val="32"/>
          <w:szCs w:val="32"/>
          <w:highlight w:val="none"/>
          <w:lang w:val="en-US" w:eastAsia="zh-CN"/>
        </w:rPr>
      </w:pPr>
      <w:r>
        <w:rPr>
          <w:rFonts w:hint="eastAsia" w:ascii="仿宋_GB2312" w:hAnsi="仿宋_GB2312" w:eastAsia="仿宋_GB2312" w:cs="仿宋_GB2312"/>
          <w:sz w:val="32"/>
          <w:szCs w:val="32"/>
          <w:highlight w:val="none"/>
          <w:lang w:val="en-US" w:eastAsia="zh-CN"/>
        </w:rPr>
        <w:t>3.项目管理存在不足。</w:t>
      </w:r>
      <w:r>
        <w:rPr>
          <w:rFonts w:hint="eastAsia" w:ascii="仿宋_GB2312" w:hAnsi="仿宋_GB2312" w:eastAsia="仿宋_GB2312" w:cs="仿宋_GB2312"/>
          <w:kern w:val="2"/>
          <w:sz w:val="32"/>
          <w:szCs w:val="32"/>
          <w:highlight w:val="none"/>
          <w:lang w:val="en-US" w:eastAsia="zh-CN"/>
        </w:rPr>
        <w:t>建设协议中明确市科委、中关村管委会有权对微芯院的运行及资金使用情况进行检查，每年年末进行考核，但截至目前尚未完成对微芯院2021年年末的考核，市科委、中关村管委会对微芯院的运行、对科研资金的投入、支出情况监督不及时，且长安链2.0版本未经</w:t>
      </w:r>
      <w:r>
        <w:rPr>
          <w:rFonts w:hint="eastAsia" w:ascii="仿宋_GB2312" w:hAnsi="仿宋_GB2312" w:eastAsia="仿宋_GB2312" w:cs="仿宋_GB2312"/>
          <w:kern w:val="2"/>
          <w:sz w:val="32"/>
          <w:szCs w:val="32"/>
          <w:highlight w:val="none"/>
          <w:lang w:val="en-US" w:eastAsia="zh-CN" w:bidi="ar-SA"/>
        </w:rPr>
        <w:t>第三方检验，</w:t>
      </w:r>
      <w:r>
        <w:rPr>
          <w:rFonts w:hint="eastAsia" w:ascii="仿宋_GB2312" w:hAnsi="仿宋_GB2312" w:eastAsia="仿宋_GB2312" w:cs="仿宋_GB2312"/>
          <w:kern w:val="2"/>
          <w:sz w:val="32"/>
          <w:szCs w:val="32"/>
          <w:highlight w:val="none"/>
          <w:lang w:val="en-US" w:eastAsia="zh-CN"/>
        </w:rPr>
        <w:t>产出质量完成情况不明显</w:t>
      </w:r>
    </w:p>
    <w:p w14:paraId="03C5DA6F">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rPr>
        <w:t>4.</w:t>
      </w:r>
      <w:r>
        <w:rPr>
          <w:rFonts w:hint="eastAsia" w:ascii="仿宋_GB2312" w:hAnsi="仿宋_GB2312" w:eastAsia="仿宋_GB2312" w:cs="仿宋_GB2312"/>
          <w:sz w:val="32"/>
          <w:szCs w:val="32"/>
          <w:highlight w:val="none"/>
          <w:lang w:val="en-US" w:eastAsia="zh-CN"/>
        </w:rPr>
        <w:t>绩效资料不够充分。项目实施在基础研究、技术进步方面取得的成绩等长安链产业应用方面，以及应用场景发布、区块链公开挑战赛等长安链开源社区建设方面的绩效资料不够充分。另外项目</w:t>
      </w:r>
      <w:r>
        <w:rPr>
          <w:rFonts w:hint="eastAsia" w:ascii="仿宋_GB2312" w:hAnsi="仿宋_GB2312" w:eastAsia="仿宋_GB2312" w:cs="仿宋_GB2312"/>
          <w:kern w:val="2"/>
          <w:sz w:val="32"/>
          <w:szCs w:val="32"/>
          <w:highlight w:val="none"/>
          <w:lang w:val="en-US" w:eastAsia="zh-CN" w:bidi="ar-SA"/>
        </w:rPr>
        <w:t>未进行满意度调查，项目满意度情况体现不足。</w:t>
      </w:r>
    </w:p>
    <w:p w14:paraId="12F3016F">
      <w:pPr>
        <w:pStyle w:val="3"/>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23" w:name="_Toc10098"/>
      <w:r>
        <w:rPr>
          <w:rFonts w:hint="eastAsia" w:ascii="黑体" w:hAnsi="黑体" w:eastAsia="黑体" w:cs="黑体"/>
          <w:szCs w:val="32"/>
          <w:highlight w:val="none"/>
        </w:rPr>
        <w:t>六、有关建议</w:t>
      </w:r>
      <w:bookmarkEnd w:id="23"/>
    </w:p>
    <w:p w14:paraId="01E17488">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（一）建议进一步加强对项目的梳理，充分</w:t>
      </w:r>
      <w:r>
        <w:rPr>
          <w:rFonts w:hint="eastAsia" w:ascii="仿宋_GB2312" w:hAnsi="仿宋_GB2312" w:eastAsia="仿宋_GB2312" w:cs="仿宋_GB2312"/>
          <w:sz w:val="32"/>
          <w:szCs w:val="32"/>
          <w:highlight w:val="none"/>
        </w:rPr>
        <w:t>分析论述项目</w:t>
      </w:r>
      <w:r>
        <w:rPr>
          <w:rFonts w:hint="eastAsia" w:ascii="仿宋_GB2312" w:hAnsi="仿宋_GB2312" w:eastAsia="仿宋_GB2312" w:cs="仿宋_GB2312"/>
          <w:sz w:val="32"/>
          <w:szCs w:val="32"/>
          <w:highlight w:val="none"/>
          <w:lang w:val="en-US" w:eastAsia="zh-CN"/>
        </w:rPr>
        <w:t>现状以及项目实施的意义，充分体现项目</w:t>
      </w:r>
      <w:r>
        <w:rPr>
          <w:rFonts w:hint="eastAsia" w:ascii="仿宋_GB2312" w:hAnsi="仿宋_GB2312" w:eastAsia="仿宋_GB2312" w:cs="仿宋_GB2312"/>
          <w:sz w:val="32"/>
          <w:szCs w:val="32"/>
          <w:highlight w:val="none"/>
        </w:rPr>
        <w:t>的必要性、紧迫性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2"/>
          <w:sz w:val="32"/>
          <w:szCs w:val="32"/>
          <w:highlight w:val="none"/>
          <w:lang w:val="en-US" w:eastAsia="zh-Hans" w:bidi="ar-SA"/>
        </w:rPr>
        <w:t>加强预算管理，提高资金投入效率。</w:t>
      </w:r>
      <w:r>
        <w:rPr>
          <w:rFonts w:hint="eastAsia" w:ascii="仿宋_GB2312" w:hAnsi="仿宋_GB2312" w:eastAsia="仿宋_GB2312" w:cs="仿宋_GB2312"/>
          <w:sz w:val="32"/>
          <w:szCs w:val="32"/>
          <w:highlight w:val="none"/>
          <w:lang w:val="en-US" w:eastAsia="zh-CN"/>
        </w:rPr>
        <w:t>同时注重对事前绩效评估的应用，应充分落实事前绩效评估报告的意见和建议。</w:t>
      </w:r>
    </w:p>
    <w:p w14:paraId="134FAC72">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（二）加强预算绩效管理意识，提高绩效目标编制水平，</w:t>
      </w:r>
      <w:r>
        <w:rPr>
          <w:rFonts w:hint="eastAsia" w:ascii="仿宋_GB2312" w:hAnsi="仿宋_GB2312" w:eastAsia="仿宋_GB2312" w:cs="仿宋_GB2312"/>
          <w:kern w:val="2"/>
          <w:sz w:val="32"/>
          <w:szCs w:val="32"/>
          <w:highlight w:val="none"/>
          <w:lang w:val="en-US" w:eastAsia="zh-Hans" w:bidi="ar-SA"/>
        </w:rPr>
        <w:t>根据项目实施内容、年度工作计划，设定全面、细化、可衡量的绩效</w:t>
      </w:r>
      <w:r>
        <w:rPr>
          <w:rFonts w:hint="eastAsia" w:ascii="仿宋_GB2312" w:hAnsi="仿宋_GB2312" w:eastAsia="仿宋_GB2312" w:cs="仿宋_GB2312"/>
          <w:kern w:val="2"/>
          <w:sz w:val="32"/>
          <w:szCs w:val="32"/>
          <w:highlight w:val="none"/>
          <w:lang w:val="en-US" w:eastAsia="zh-CN" w:bidi="ar-SA"/>
        </w:rPr>
        <w:t>指标，提高项目期目标、年度目标及各项指标间的关联性，以有效支撑总体绩效目标。</w:t>
      </w:r>
    </w:p>
    <w:p w14:paraId="5BA64368">
      <w:pPr>
        <w:pStyle w:val="6"/>
        <w:keepNext w:val="0"/>
        <w:keepLines w:val="0"/>
        <w:pageBreakBefore w:val="0"/>
        <w:widowControl w:val="0"/>
        <w:kinsoku/>
        <w:wordWrap/>
        <w:overflowPunct/>
        <w:topLinePunct w:val="0"/>
        <w:autoSpaceDE/>
        <w:autoSpaceDN/>
        <w:bidi w:val="0"/>
        <w:adjustRightInd w:val="0"/>
        <w:snapToGrid w:val="0"/>
        <w:spacing w:beforeAutospacing="0" w:after="0" w:afterLines="0" w:afterAutospacing="0" w:line="360" w:lineRule="auto"/>
        <w:ind w:firstLine="640" w:firstLineChars="200"/>
        <w:textAlignment w:val="auto"/>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（三）建议</w:t>
      </w:r>
      <w:r>
        <w:rPr>
          <w:rFonts w:hint="default" w:ascii="仿宋_GB2312" w:hAnsi="仿宋_GB2312" w:eastAsia="仿宋_GB2312" w:cs="仿宋_GB2312"/>
          <w:kern w:val="2"/>
          <w:sz w:val="32"/>
          <w:szCs w:val="32"/>
          <w:highlight w:val="none"/>
          <w:lang w:val="en-US" w:eastAsia="zh-CN" w:bidi="ar-SA"/>
        </w:rPr>
        <w:t>加强</w:t>
      </w:r>
      <w:r>
        <w:rPr>
          <w:rFonts w:hint="eastAsia" w:ascii="仿宋_GB2312" w:hAnsi="仿宋_GB2312" w:eastAsia="仿宋_GB2312" w:cs="仿宋_GB2312"/>
          <w:kern w:val="2"/>
          <w:sz w:val="32"/>
          <w:szCs w:val="32"/>
          <w:highlight w:val="none"/>
          <w:lang w:val="en-US" w:eastAsia="zh-CN" w:bidi="ar-SA"/>
        </w:rPr>
        <w:t>项目实施过程中</w:t>
      </w:r>
      <w:r>
        <w:rPr>
          <w:rFonts w:hint="default" w:ascii="仿宋_GB2312" w:hAnsi="仿宋_GB2312" w:eastAsia="仿宋_GB2312" w:cs="仿宋_GB2312"/>
          <w:kern w:val="2"/>
          <w:sz w:val="32"/>
          <w:szCs w:val="32"/>
          <w:highlight w:val="none"/>
          <w:lang w:val="en-US" w:eastAsia="zh-CN" w:bidi="ar-SA"/>
        </w:rPr>
        <w:t>对</w:t>
      </w:r>
      <w:r>
        <w:rPr>
          <w:rFonts w:hint="eastAsia" w:ascii="仿宋_GB2312" w:hAnsi="仿宋_GB2312" w:eastAsia="仿宋_GB2312" w:cs="仿宋_GB2312"/>
          <w:kern w:val="2"/>
          <w:sz w:val="32"/>
          <w:szCs w:val="32"/>
          <w:highlight w:val="none"/>
          <w:lang w:val="en-US" w:eastAsia="zh-CN" w:bidi="ar-SA"/>
        </w:rPr>
        <w:t>微芯院</w:t>
      </w:r>
      <w:r>
        <w:rPr>
          <w:rFonts w:hint="default" w:ascii="仿宋_GB2312" w:hAnsi="仿宋_GB2312" w:eastAsia="仿宋_GB2312" w:cs="仿宋_GB2312"/>
          <w:kern w:val="2"/>
          <w:sz w:val="32"/>
          <w:szCs w:val="32"/>
          <w:highlight w:val="none"/>
          <w:lang w:val="en-US" w:eastAsia="zh-CN" w:bidi="ar-SA"/>
        </w:rPr>
        <w:t>的日常监管工作</w:t>
      </w:r>
      <w:r>
        <w:rPr>
          <w:rFonts w:hint="eastAsia" w:ascii="仿宋_GB2312" w:hAnsi="仿宋_GB2312" w:eastAsia="仿宋_GB2312" w:cs="仿宋_GB2312"/>
          <w:kern w:val="2"/>
          <w:sz w:val="32"/>
          <w:szCs w:val="32"/>
          <w:highlight w:val="none"/>
          <w:lang w:val="en-US" w:eastAsia="zh-CN" w:bidi="ar-SA"/>
        </w:rPr>
        <w:t>，加强项目的过程管理，项目过程资料留存要据实反映项目实施过程，落实项目管理的主体责任。同时，按照建设协议要求，每年年末</w:t>
      </w:r>
      <w:r>
        <w:rPr>
          <w:rFonts w:hint="default" w:ascii="仿宋_GB2312" w:hAnsi="仿宋_GB2312" w:eastAsia="仿宋_GB2312" w:cs="仿宋_GB2312"/>
          <w:kern w:val="2"/>
          <w:sz w:val="32"/>
          <w:szCs w:val="32"/>
          <w:highlight w:val="none"/>
          <w:lang w:val="en-US" w:eastAsia="zh-CN" w:bidi="ar-SA"/>
        </w:rPr>
        <w:t>对</w:t>
      </w:r>
      <w:r>
        <w:rPr>
          <w:rFonts w:hint="eastAsia" w:ascii="仿宋_GB2312" w:hAnsi="仿宋_GB2312" w:eastAsia="仿宋_GB2312" w:cs="仿宋_GB2312"/>
          <w:kern w:val="2"/>
          <w:sz w:val="32"/>
          <w:szCs w:val="32"/>
          <w:highlight w:val="none"/>
          <w:lang w:val="en-US" w:eastAsia="zh-CN" w:bidi="ar-SA"/>
        </w:rPr>
        <w:t>微芯院</w:t>
      </w:r>
      <w:r>
        <w:rPr>
          <w:rFonts w:hint="default" w:ascii="仿宋_GB2312" w:hAnsi="仿宋_GB2312" w:eastAsia="仿宋_GB2312" w:cs="仿宋_GB2312"/>
          <w:kern w:val="2"/>
          <w:sz w:val="32"/>
          <w:szCs w:val="32"/>
          <w:highlight w:val="none"/>
          <w:lang w:val="en-US" w:eastAsia="zh-CN" w:bidi="ar-SA"/>
        </w:rPr>
        <w:t>年度绩效目标的达成情况应进行严格的考核</w:t>
      </w:r>
      <w:r>
        <w:rPr>
          <w:rFonts w:hint="eastAsia" w:ascii="仿宋_GB2312" w:hAnsi="仿宋_GB2312" w:eastAsia="仿宋_GB2312" w:cs="仿宋_GB2312"/>
          <w:kern w:val="2"/>
          <w:sz w:val="32"/>
          <w:szCs w:val="32"/>
          <w:highlight w:val="none"/>
          <w:lang w:val="en-US" w:eastAsia="zh-CN" w:bidi="ar-SA"/>
        </w:rPr>
        <w:t>，并对</w:t>
      </w:r>
      <w:r>
        <w:rPr>
          <w:rFonts w:hint="eastAsia" w:ascii="仿宋_GB2312" w:hAnsi="仿宋_GB2312" w:eastAsia="仿宋_GB2312" w:cs="仿宋_GB2312"/>
          <w:kern w:val="2"/>
          <w:sz w:val="32"/>
          <w:szCs w:val="32"/>
          <w:highlight w:val="none"/>
          <w:lang w:val="en-US" w:eastAsia="zh-CN"/>
        </w:rPr>
        <w:t>微芯院的运行及资金使用情况进行检查。</w:t>
      </w:r>
    </w:p>
    <w:p w14:paraId="6F3FDCFC">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default"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lang w:val="en-US" w:eastAsia="zh-CN" w:bidi="ar-SA"/>
        </w:rPr>
        <w:t>（四）建议进一步扩大区块链开源社区规模和影响力；推进区块链共性应用服务平台与网络的示范应用工作，特别是经济领域，充分体现平台在提高研发效率，保障数字经济的数据安全可信和业务高效协同等方面的效果。同时加强项目绩效资料的汇总分析，关注项目的可持续效益，及时收集受众对象的意见建议和满意度情况。</w:t>
      </w:r>
    </w:p>
    <w:p w14:paraId="7A937AD1">
      <w:pPr>
        <w:pStyle w:val="3"/>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24" w:name="_Toc11793"/>
      <w:r>
        <w:rPr>
          <w:rFonts w:hint="eastAsia" w:ascii="黑体" w:hAnsi="黑体" w:eastAsia="黑体" w:cs="黑体"/>
          <w:szCs w:val="32"/>
          <w:highlight w:val="none"/>
        </w:rPr>
        <w:t>七、其他需要说明的问题</w:t>
      </w:r>
      <w:bookmarkEnd w:id="24"/>
    </w:p>
    <w:p w14:paraId="5C81609E">
      <w:pPr>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0" w:firstLineChars="200"/>
        <w:textAlignment w:val="auto"/>
        <w:rPr>
          <w:rFonts w:hint="eastAsia" w:ascii="宋体" w:hAnsi="宋体" w:cs="宋体"/>
          <w:sz w:val="32"/>
          <w:szCs w:val="32"/>
          <w:highlight w:val="none"/>
        </w:rPr>
      </w:pPr>
      <w:r>
        <w:rPr>
          <w:rFonts w:hint="eastAsia" w:ascii="仿宋_GB2312" w:hAnsi="仿宋_GB2312" w:eastAsia="仿宋_GB2312" w:cs="仿宋_GB2312"/>
          <w:sz w:val="32"/>
          <w:szCs w:val="32"/>
          <w:highlight w:val="none"/>
        </w:rPr>
        <w:t>无。</w:t>
      </w:r>
    </w:p>
    <w:p w14:paraId="423C5711">
      <w:pPr>
        <w:pStyle w:val="3"/>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643" w:firstLineChars="200"/>
        <w:textAlignment w:val="auto"/>
        <w:rPr>
          <w:rFonts w:hint="eastAsia" w:ascii="黑体" w:hAnsi="黑体" w:eastAsia="黑体" w:cs="黑体"/>
          <w:szCs w:val="32"/>
          <w:highlight w:val="none"/>
        </w:rPr>
      </w:pPr>
      <w:bookmarkStart w:id="25" w:name="_Toc857"/>
      <w:r>
        <w:rPr>
          <w:rFonts w:hint="eastAsia" w:ascii="黑体" w:hAnsi="黑体" w:eastAsia="黑体" w:cs="黑体"/>
          <w:szCs w:val="32"/>
          <w:highlight w:val="none"/>
        </w:rPr>
        <w:t>八、附件</w:t>
      </w:r>
      <w:bookmarkEnd w:id="25"/>
    </w:p>
    <w:p w14:paraId="2521325A">
      <w:pPr>
        <w:pStyle w:val="6"/>
        <w:keepNext w:val="0"/>
        <w:keepLines w:val="0"/>
        <w:pageBreakBefore w:val="0"/>
        <w:widowControl w:val="0"/>
        <w:kinsoku/>
        <w:wordWrap/>
        <w:overflowPunct/>
        <w:topLinePunct w:val="0"/>
        <w:autoSpaceDE/>
        <w:autoSpaceDN/>
        <w:bidi w:val="0"/>
        <w:adjustRightInd w:val="0"/>
        <w:snapToGrid w:val="0"/>
        <w:spacing w:after="0" w:afterLines="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北京市项目支出绩效评价指标体系及专家评分表</w:t>
      </w:r>
    </w:p>
    <w:p w14:paraId="497A32B7">
      <w:pPr>
        <w:pStyle w:val="6"/>
        <w:keepNext w:val="0"/>
        <w:keepLines w:val="0"/>
        <w:pageBreakBefore w:val="0"/>
        <w:widowControl w:val="0"/>
        <w:kinsoku/>
        <w:wordWrap/>
        <w:overflowPunct/>
        <w:topLinePunct w:val="0"/>
        <w:autoSpaceDE/>
        <w:autoSpaceDN/>
        <w:bidi w:val="0"/>
        <w:adjustRightInd w:val="0"/>
        <w:snapToGrid w:val="0"/>
        <w:spacing w:after="0" w:afterLines="0" w:line="360" w:lineRule="auto"/>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p>
    <w:p w14:paraId="5B45E014">
      <w:pPr>
        <w:pStyle w:val="6"/>
        <w:pageBreakBefore w:val="0"/>
        <w:kinsoku/>
        <w:wordWrap/>
        <w:overflowPunct/>
        <w:topLinePunct w:val="0"/>
        <w:autoSpaceDE/>
        <w:autoSpaceDN/>
        <w:bidi w:val="0"/>
        <w:adjustRightInd w:val="0"/>
        <w:snapToGrid w:val="0"/>
        <w:spacing w:beforeAutospacing="0" w:after="0" w:afterLines="0" w:afterAutospacing="0" w:line="360" w:lineRule="auto"/>
        <w:textAlignment w:val="auto"/>
        <w:rPr>
          <w:rFonts w:hint="eastAsia" w:eastAsia="宋体"/>
          <w:lang w:eastAsia="zh-CN"/>
        </w:rPr>
        <w:sectPr>
          <w:footerReference r:id="rId4" w:type="default"/>
          <w:pgSz w:w="11906" w:h="16838"/>
          <w:pgMar w:top="1440" w:right="1803" w:bottom="1440" w:left="1803" w:header="851" w:footer="992" w:gutter="0"/>
          <w:pgNumType w:start="1"/>
          <w:cols w:space="720" w:num="1"/>
          <w:docGrid w:type="lines" w:linePitch="312" w:charSpace="0"/>
        </w:sectPr>
      </w:pPr>
    </w:p>
    <w:p w14:paraId="5A158E66">
      <w:pPr>
        <w:adjustRightInd w:val="0"/>
        <w:snapToGrid w:val="0"/>
        <w:spacing w:line="360" w:lineRule="auto"/>
        <w:rPr>
          <w:rFonts w:hint="eastAsia" w:ascii="仿宋_GB2312" w:eastAsia="仿宋_GB2312"/>
          <w:sz w:val="32"/>
          <w:lang w:val="en-US" w:eastAsia="zh-CN"/>
        </w:rPr>
      </w:pPr>
      <w:r>
        <w:rPr>
          <w:rFonts w:hint="eastAsia" w:ascii="仿宋_GB2312" w:eastAsia="仿宋_GB2312"/>
          <w:sz w:val="32"/>
        </w:rPr>
        <w:t>附件</w:t>
      </w:r>
    </w:p>
    <w:p w14:paraId="38E2C8D9">
      <w:pPr>
        <w:pStyle w:val="6"/>
        <w:keepNext w:val="0"/>
        <w:keepLines w:val="0"/>
        <w:pageBreakBefore w:val="0"/>
        <w:widowControl w:val="0"/>
        <w:kinsoku/>
        <w:wordWrap/>
        <w:overflowPunct/>
        <w:topLinePunct w:val="0"/>
        <w:autoSpaceDE/>
        <w:autoSpaceDN/>
        <w:bidi w:val="0"/>
        <w:adjustRightInd/>
        <w:snapToGrid w:val="0"/>
        <w:spacing w:before="157" w:beforeLines="50" w:after="313" w:afterLines="100"/>
        <w:jc w:val="center"/>
        <w:textAlignment w:val="auto"/>
        <w:rPr>
          <w:rFonts w:hint="eastAsia" w:ascii="宋体" w:hAnsi="宋体" w:eastAsia="宋体" w:cs="宋体"/>
          <w:b/>
          <w:bCs/>
          <w:i w:val="0"/>
          <w:iCs w:val="0"/>
          <w:color w:val="000000"/>
          <w:kern w:val="0"/>
          <w:sz w:val="28"/>
          <w:szCs w:val="28"/>
          <w:u w:val="none"/>
          <w:lang w:val="en-US" w:eastAsia="zh-CN" w:bidi="ar"/>
        </w:rPr>
      </w:pPr>
      <w:r>
        <w:rPr>
          <w:rFonts w:hint="eastAsia" w:ascii="宋体" w:hAnsi="宋体" w:cs="宋体"/>
          <w:b/>
          <w:bCs/>
          <w:color w:val="000000"/>
          <w:kern w:val="0"/>
          <w:sz w:val="32"/>
          <w:szCs w:val="32"/>
          <w:lang w:bidi="ar"/>
        </w:rPr>
        <w:t>北京市项目支出绩效评价指标体系及专家评分表</w:t>
      </w:r>
    </w:p>
    <w:tbl>
      <w:tblPr>
        <w:tblStyle w:val="13"/>
        <w:tblW w:w="8496"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6"/>
        <w:gridCol w:w="647"/>
        <w:gridCol w:w="695"/>
        <w:gridCol w:w="1143"/>
        <w:gridCol w:w="753"/>
        <w:gridCol w:w="733"/>
        <w:gridCol w:w="3829"/>
      </w:tblGrid>
      <w:tr w14:paraId="7D7A7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blHeader/>
        </w:trPr>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EB6D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一级指标</w:t>
            </w:r>
          </w:p>
        </w:tc>
        <w:tc>
          <w:tcPr>
            <w:tcW w:w="6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70A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二级指标</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2384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二级分值</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9E3A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三级指标</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E25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三级分值</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CEC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专家打分</w:t>
            </w:r>
          </w:p>
        </w:tc>
        <w:tc>
          <w:tcPr>
            <w:tcW w:w="3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C7D5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打分分析</w:t>
            </w:r>
          </w:p>
        </w:tc>
      </w:tr>
      <w:tr w14:paraId="40C88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3844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ED8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2141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13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F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BE6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07B4B">
            <w:pPr>
              <w:rPr>
                <w:rFonts w:hint="eastAsia" w:ascii="宋体" w:hAnsi="宋体" w:eastAsia="宋体" w:cs="宋体"/>
                <w:i w:val="0"/>
                <w:iCs w:val="0"/>
                <w:color w:val="000000"/>
                <w:sz w:val="20"/>
                <w:szCs w:val="20"/>
                <w:u w:val="none"/>
                <w:lang w:eastAsia="zh-CN"/>
              </w:rPr>
            </w:pPr>
            <w:r>
              <w:rPr>
                <w:rFonts w:hint="eastAsia" w:ascii="宋体" w:hAnsi="宋体" w:eastAsia="宋体" w:cs="宋体"/>
                <w:i w:val="0"/>
                <w:iCs w:val="0"/>
                <w:color w:val="000000"/>
                <w:sz w:val="20"/>
                <w:szCs w:val="20"/>
                <w:u w:val="none"/>
              </w:rPr>
              <w:t>项目</w:t>
            </w:r>
            <w:r>
              <w:rPr>
                <w:rFonts w:hint="eastAsia" w:ascii="宋体" w:hAnsi="宋体" w:eastAsia="宋体" w:cs="宋体"/>
                <w:i w:val="0"/>
                <w:iCs w:val="0"/>
                <w:color w:val="000000"/>
                <w:sz w:val="20"/>
                <w:szCs w:val="20"/>
                <w:u w:val="none"/>
                <w:lang w:val="en-US" w:eastAsia="zh-CN"/>
              </w:rPr>
              <w:t>的实施</w:t>
            </w:r>
            <w:r>
              <w:rPr>
                <w:rFonts w:hint="eastAsia" w:ascii="宋体" w:hAnsi="宋体" w:eastAsia="宋体" w:cs="宋体"/>
                <w:i w:val="0"/>
                <w:iCs w:val="0"/>
                <w:color w:val="000000"/>
                <w:sz w:val="20"/>
                <w:szCs w:val="20"/>
                <w:u w:val="none"/>
              </w:rPr>
              <w:t>符合法律法规</w:t>
            </w:r>
            <w:r>
              <w:rPr>
                <w:rFonts w:hint="eastAsia" w:ascii="宋体" w:hAnsi="宋体" w:eastAsia="宋体" w:cs="宋体"/>
                <w:i w:val="0"/>
                <w:iCs w:val="0"/>
                <w:color w:val="000000"/>
                <w:sz w:val="20"/>
                <w:szCs w:val="20"/>
                <w:u w:val="none"/>
                <w:lang w:eastAsia="zh-CN"/>
              </w:rPr>
              <w:t>、</w:t>
            </w:r>
            <w:r>
              <w:rPr>
                <w:rFonts w:hint="eastAsia" w:ascii="宋体" w:hAnsi="宋体" w:eastAsia="宋体" w:cs="宋体"/>
                <w:i w:val="0"/>
                <w:iCs w:val="0"/>
                <w:color w:val="000000"/>
                <w:sz w:val="20"/>
                <w:szCs w:val="20"/>
                <w:u w:val="none"/>
              </w:rPr>
              <w:t>国家信息化规划和</w:t>
            </w:r>
            <w:r>
              <w:rPr>
                <w:rFonts w:hint="eastAsia" w:ascii="宋体" w:hAnsi="宋体" w:eastAsia="宋体" w:cs="宋体"/>
                <w:i w:val="0"/>
                <w:iCs w:val="0"/>
                <w:color w:val="000000"/>
                <w:sz w:val="20"/>
                <w:szCs w:val="20"/>
                <w:u w:val="none"/>
                <w:lang w:val="en-US" w:eastAsia="zh-CN"/>
              </w:rPr>
              <w:t>相关</w:t>
            </w:r>
            <w:r>
              <w:rPr>
                <w:rFonts w:hint="eastAsia" w:ascii="宋体" w:hAnsi="宋体" w:eastAsia="宋体" w:cs="宋体"/>
                <w:i w:val="0"/>
                <w:iCs w:val="0"/>
                <w:color w:val="000000"/>
                <w:sz w:val="20"/>
                <w:szCs w:val="20"/>
                <w:u w:val="none"/>
              </w:rPr>
              <w:t>政策制度等</w:t>
            </w:r>
            <w:r>
              <w:rPr>
                <w:rFonts w:hint="eastAsia" w:ascii="宋体" w:hAnsi="宋体" w:cs="宋体"/>
                <w:i w:val="0"/>
                <w:iCs w:val="0"/>
                <w:color w:val="000000"/>
                <w:sz w:val="20"/>
                <w:szCs w:val="20"/>
                <w:u w:val="none"/>
                <w:lang w:eastAsia="zh-CN"/>
              </w:rPr>
              <w:t>，</w:t>
            </w:r>
            <w:r>
              <w:rPr>
                <w:rFonts w:hint="eastAsia" w:ascii="宋体" w:hAnsi="宋体" w:eastAsia="宋体" w:cs="宋体"/>
                <w:i w:val="0"/>
                <w:iCs w:val="0"/>
                <w:color w:val="000000"/>
                <w:sz w:val="20"/>
                <w:szCs w:val="20"/>
                <w:u w:val="none"/>
              </w:rPr>
              <w:t>与本单位职能完全相符</w:t>
            </w:r>
            <w:r>
              <w:rPr>
                <w:rFonts w:hint="eastAsia" w:ascii="宋体" w:hAnsi="宋体" w:eastAsia="宋体" w:cs="宋体"/>
                <w:i w:val="0"/>
                <w:iCs w:val="0"/>
                <w:color w:val="000000"/>
                <w:sz w:val="20"/>
                <w:szCs w:val="20"/>
                <w:u w:val="none"/>
                <w:lang w:eastAsia="zh-CN"/>
              </w:rPr>
              <w:t>。</w:t>
            </w:r>
          </w:p>
        </w:tc>
      </w:tr>
      <w:tr w14:paraId="12EEF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9D262">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7F947">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30B8CF">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83B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27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5F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0680">
            <w:pP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项目前期编制了可行性研究报告并组织专家进行</w:t>
            </w:r>
            <w:r>
              <w:rPr>
                <w:rFonts w:hint="eastAsia" w:ascii="宋体" w:hAnsi="宋体" w:cs="宋体"/>
                <w:i w:val="0"/>
                <w:iCs w:val="0"/>
                <w:color w:val="000000"/>
                <w:kern w:val="0"/>
                <w:sz w:val="20"/>
                <w:szCs w:val="20"/>
                <w:highlight w:val="none"/>
                <w:u w:val="none"/>
                <w:lang w:val="en-US" w:eastAsia="zh-CN" w:bidi="ar"/>
              </w:rPr>
              <w:t>了</w:t>
            </w:r>
            <w:r>
              <w:rPr>
                <w:rFonts w:hint="eastAsia" w:ascii="宋体" w:hAnsi="宋体" w:eastAsia="宋体" w:cs="宋体"/>
                <w:i w:val="0"/>
                <w:iCs w:val="0"/>
                <w:color w:val="000000"/>
                <w:kern w:val="0"/>
                <w:sz w:val="20"/>
                <w:szCs w:val="20"/>
                <w:highlight w:val="none"/>
                <w:u w:val="none"/>
                <w:lang w:val="en-US" w:eastAsia="zh-CN" w:bidi="ar"/>
              </w:rPr>
              <w:t>论证</w:t>
            </w:r>
            <w:r>
              <w:rPr>
                <w:rFonts w:hint="eastAsia" w:ascii="宋体" w:hAnsi="宋体" w:cs="宋体"/>
                <w:i w:val="0"/>
                <w:iCs w:val="0"/>
                <w:color w:val="000000"/>
                <w:kern w:val="0"/>
                <w:sz w:val="20"/>
                <w:szCs w:val="20"/>
                <w:highlight w:val="none"/>
                <w:u w:val="none"/>
                <w:lang w:val="en-US" w:eastAsia="zh-CN" w:bidi="ar"/>
              </w:rPr>
              <w:t>；并由市财政局</w:t>
            </w:r>
            <w:r>
              <w:rPr>
                <w:rFonts w:hint="eastAsia" w:ascii="宋体" w:hAnsi="宋体" w:eastAsia="宋体" w:cs="宋体"/>
                <w:i w:val="0"/>
                <w:iCs w:val="0"/>
                <w:color w:val="000000"/>
                <w:sz w:val="20"/>
                <w:szCs w:val="20"/>
                <w:highlight w:val="none"/>
                <w:u w:val="none"/>
              </w:rPr>
              <w:t>进行了事前绩效评估</w:t>
            </w:r>
            <w:r>
              <w:rPr>
                <w:rFonts w:hint="eastAsia" w:ascii="宋体" w:hAnsi="宋体" w:cs="宋体"/>
                <w:i w:val="0"/>
                <w:iCs w:val="0"/>
                <w:color w:val="000000"/>
                <w:sz w:val="20"/>
                <w:szCs w:val="20"/>
                <w:highlight w:val="none"/>
                <w:u w:val="none"/>
                <w:lang w:eastAsia="zh-CN"/>
              </w:rPr>
              <w:t>，</w:t>
            </w:r>
            <w:r>
              <w:rPr>
                <w:rFonts w:hint="eastAsia" w:ascii="宋体" w:hAnsi="宋体" w:eastAsia="宋体" w:cs="宋体"/>
                <w:i w:val="0"/>
                <w:iCs w:val="0"/>
                <w:color w:val="000000"/>
                <w:sz w:val="20"/>
                <w:szCs w:val="20"/>
                <w:highlight w:val="none"/>
                <w:u w:val="none"/>
              </w:rPr>
              <w:t>结论为“予以支持”</w:t>
            </w:r>
            <w:r>
              <w:rPr>
                <w:rFonts w:hint="eastAsia" w:ascii="宋体" w:hAnsi="宋体" w:cs="宋体"/>
                <w:i w:val="0"/>
                <w:iCs w:val="0"/>
                <w:color w:val="000000"/>
                <w:sz w:val="20"/>
                <w:szCs w:val="20"/>
                <w:highlight w:val="none"/>
                <w:u w:val="none"/>
                <w:lang w:eastAsia="zh-CN"/>
              </w:rPr>
              <w:t>。</w:t>
            </w:r>
            <w:r>
              <w:rPr>
                <w:rFonts w:hint="eastAsia" w:ascii="宋体" w:hAnsi="宋体" w:eastAsia="宋体" w:cs="宋体"/>
                <w:i w:val="0"/>
                <w:iCs w:val="0"/>
                <w:color w:val="000000"/>
                <w:kern w:val="0"/>
                <w:sz w:val="20"/>
                <w:szCs w:val="20"/>
                <w:highlight w:val="none"/>
                <w:u w:val="none"/>
                <w:lang w:val="en-US" w:eastAsia="zh-CN" w:bidi="ar"/>
              </w:rPr>
              <w:t>项目立项履行了相关必要的审批程序且较合规。</w:t>
            </w:r>
          </w:p>
        </w:tc>
      </w:tr>
      <w:tr w14:paraId="0722E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00E43">
            <w:pPr>
              <w:jc w:val="center"/>
              <w:rPr>
                <w:rFonts w:hint="eastAsia" w:ascii="宋体" w:hAnsi="宋体" w:eastAsia="宋体" w:cs="宋体"/>
                <w:i w:val="0"/>
                <w:iCs w:val="0"/>
                <w:color w:val="000000"/>
                <w:sz w:val="20"/>
                <w:szCs w:val="20"/>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B34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5F8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087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绩效目标的合理性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3B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21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1.37</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5A4E4">
            <w:pPr>
              <w:rPr>
                <w:rFonts w:hint="default" w:ascii="宋体" w:hAnsi="宋体" w:eastAsia="宋体" w:cs="宋体"/>
                <w:i w:val="0"/>
                <w:iCs w:val="0"/>
                <w:color w:val="000000"/>
                <w:sz w:val="20"/>
                <w:szCs w:val="20"/>
                <w:highlight w:val="none"/>
                <w:u w:val="none"/>
                <w:lang w:val="en-US" w:eastAsia="zh-CN"/>
              </w:rPr>
            </w:pPr>
            <w:r>
              <w:rPr>
                <w:rFonts w:hint="eastAsia" w:ascii="宋体" w:hAnsi="宋体" w:eastAsia="宋体" w:cs="宋体"/>
                <w:i w:val="0"/>
                <w:iCs w:val="0"/>
                <w:color w:val="000000"/>
                <w:sz w:val="20"/>
                <w:szCs w:val="20"/>
                <w:highlight w:val="none"/>
                <w:u w:val="none"/>
              </w:rPr>
              <w:t>项目期目标和年度目标</w:t>
            </w:r>
            <w:r>
              <w:rPr>
                <w:rFonts w:hint="eastAsia" w:ascii="宋体" w:hAnsi="宋体" w:cs="宋体"/>
                <w:i w:val="0"/>
                <w:iCs w:val="0"/>
                <w:color w:val="000000"/>
                <w:sz w:val="20"/>
                <w:szCs w:val="20"/>
                <w:highlight w:val="none"/>
                <w:u w:val="none"/>
                <w:lang w:val="en-US" w:eastAsia="zh-CN"/>
              </w:rPr>
              <w:t>基本合理</w:t>
            </w:r>
            <w:r>
              <w:rPr>
                <w:rFonts w:hint="eastAsia" w:ascii="宋体" w:hAnsi="宋体" w:eastAsia="宋体" w:cs="宋体"/>
                <w:i w:val="0"/>
                <w:iCs w:val="0"/>
                <w:color w:val="000000"/>
                <w:sz w:val="20"/>
                <w:szCs w:val="20"/>
                <w:highlight w:val="none"/>
                <w:u w:val="none"/>
              </w:rPr>
              <w:t>，绩效目标设定符合项目实际需求，</w:t>
            </w:r>
            <w:r>
              <w:rPr>
                <w:rFonts w:hint="eastAsia" w:ascii="宋体" w:hAnsi="宋体" w:cs="宋体"/>
                <w:i w:val="0"/>
                <w:iCs w:val="0"/>
                <w:color w:val="000000"/>
                <w:sz w:val="20"/>
                <w:szCs w:val="20"/>
                <w:highlight w:val="none"/>
                <w:u w:val="none"/>
                <w:lang w:val="en-US" w:eastAsia="zh-CN"/>
              </w:rPr>
              <w:t>但年度目标与绩效指标的对应性不足。</w:t>
            </w:r>
          </w:p>
        </w:tc>
      </w:tr>
      <w:tr w14:paraId="6697C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7A2312">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699B87">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51158">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783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绩效目标的明确性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EA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27F8D">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1.37</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B57C">
            <w:pPr>
              <w:rPr>
                <w:rFonts w:hint="default" w:ascii="宋体" w:hAnsi="宋体" w:eastAsia="宋体" w:cs="宋体"/>
                <w:i w:val="0"/>
                <w:iCs w:val="0"/>
                <w:color w:val="000000"/>
                <w:sz w:val="20"/>
                <w:szCs w:val="20"/>
                <w:highlight w:val="none"/>
                <w:u w:val="none"/>
                <w:lang w:val="en-US" w:eastAsia="zh-CN"/>
              </w:rPr>
            </w:pPr>
            <w:r>
              <w:rPr>
                <w:rFonts w:hint="eastAsia" w:ascii="宋体" w:hAnsi="宋体" w:cs="宋体"/>
                <w:i w:val="0"/>
                <w:iCs w:val="0"/>
                <w:color w:val="000000"/>
                <w:sz w:val="20"/>
                <w:szCs w:val="20"/>
                <w:highlight w:val="none"/>
                <w:u w:val="none"/>
                <w:lang w:val="en-US" w:eastAsia="zh-CN"/>
              </w:rPr>
              <w:t>绩效目标设定基本合理，但数量指标细化不够全面，质量指标设置不够精准，效益指标中缺少可持续影响指标，且缺少量化可衡量的相关标准。</w:t>
            </w:r>
          </w:p>
        </w:tc>
      </w:tr>
      <w:tr w14:paraId="1A99A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C5892">
            <w:pPr>
              <w:jc w:val="center"/>
              <w:rPr>
                <w:rFonts w:hint="eastAsia" w:ascii="宋体" w:hAnsi="宋体" w:eastAsia="宋体" w:cs="宋体"/>
                <w:i w:val="0"/>
                <w:iCs w:val="0"/>
                <w:color w:val="000000"/>
                <w:sz w:val="20"/>
                <w:szCs w:val="20"/>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F3F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302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F25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520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43E5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1.8</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4E33">
            <w:pPr>
              <w:keepNext w:val="0"/>
              <w:keepLines w:val="0"/>
              <w:widowControl/>
              <w:suppressLineNumbers w:val="0"/>
              <w:jc w:val="left"/>
              <w:textAlignment w:val="center"/>
              <w:rPr>
                <w:rFonts w:hint="eastAsia" w:ascii="宋体" w:hAnsi="宋体" w:eastAsia="宋体" w:cs="宋体"/>
                <w:i w:val="0"/>
                <w:iCs w:val="0"/>
                <w:color w:val="000000"/>
                <w:kern w:val="0"/>
                <w:sz w:val="20"/>
                <w:szCs w:val="20"/>
                <w:highlight w:val="none"/>
                <w:u w:val="none"/>
                <w:lang w:val="en-US" w:eastAsia="zh-CN" w:bidi="ar"/>
              </w:rPr>
            </w:pPr>
            <w:r>
              <w:rPr>
                <w:rFonts w:hint="eastAsia" w:ascii="宋体" w:hAnsi="宋体" w:eastAsia="宋体" w:cs="宋体"/>
                <w:i w:val="0"/>
                <w:iCs w:val="0"/>
                <w:color w:val="000000"/>
                <w:kern w:val="0"/>
                <w:sz w:val="20"/>
                <w:szCs w:val="20"/>
                <w:highlight w:val="none"/>
                <w:u w:val="none"/>
                <w:lang w:val="en-US" w:eastAsia="zh-CN" w:bidi="ar"/>
              </w:rPr>
              <w:t>预算编制过程合理，但项目预算编制与工作内容不够吻合，</w:t>
            </w:r>
            <w:r>
              <w:rPr>
                <w:rFonts w:hint="eastAsia" w:ascii="宋体" w:hAnsi="宋体" w:cs="宋体"/>
                <w:i w:val="0"/>
                <w:iCs w:val="0"/>
                <w:color w:val="000000"/>
                <w:kern w:val="0"/>
                <w:sz w:val="20"/>
                <w:szCs w:val="20"/>
                <w:highlight w:val="none"/>
                <w:u w:val="none"/>
                <w:lang w:val="en-US" w:eastAsia="zh-CN" w:bidi="ar"/>
              </w:rPr>
              <w:t>成本</w:t>
            </w:r>
            <w:r>
              <w:rPr>
                <w:rFonts w:hint="eastAsia" w:ascii="宋体" w:hAnsi="宋体" w:eastAsia="宋体" w:cs="宋体"/>
                <w:i w:val="0"/>
                <w:iCs w:val="0"/>
                <w:color w:val="000000"/>
                <w:kern w:val="0"/>
                <w:sz w:val="20"/>
                <w:szCs w:val="20"/>
                <w:highlight w:val="none"/>
                <w:u w:val="none"/>
                <w:lang w:val="en-US" w:eastAsia="zh-CN" w:bidi="ar"/>
              </w:rPr>
              <w:t>测算依据不充分，项目预算细化程度有待提高。</w:t>
            </w:r>
          </w:p>
        </w:tc>
      </w:tr>
      <w:tr w14:paraId="4A934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82E4C2">
            <w:pPr>
              <w:jc w:val="center"/>
              <w:rPr>
                <w:rFonts w:hint="eastAsia" w:ascii="宋体" w:hAnsi="宋体" w:eastAsia="宋体" w:cs="宋体"/>
                <w:i w:val="0"/>
                <w:iCs w:val="0"/>
                <w:color w:val="000000"/>
                <w:sz w:val="20"/>
                <w:szCs w:val="20"/>
                <w:u w:val="none"/>
                <w:lang w:val="en-US"/>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E2147E">
            <w:pPr>
              <w:jc w:val="center"/>
              <w:rPr>
                <w:rFonts w:hint="eastAsia" w:ascii="宋体" w:hAnsi="宋体" w:eastAsia="宋体" w:cs="宋体"/>
                <w:i w:val="0"/>
                <w:iCs w:val="0"/>
                <w:color w:val="000000"/>
                <w:sz w:val="20"/>
                <w:szCs w:val="20"/>
                <w:u w:val="none"/>
                <w:lang w:val="en-US"/>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21581">
            <w:pPr>
              <w:jc w:val="center"/>
              <w:rPr>
                <w:rFonts w:hint="eastAsia" w:ascii="宋体" w:hAnsi="宋体" w:eastAsia="宋体" w:cs="宋体"/>
                <w:i w:val="0"/>
                <w:iCs w:val="0"/>
                <w:color w:val="000000"/>
                <w:sz w:val="20"/>
                <w:szCs w:val="20"/>
                <w:u w:val="none"/>
                <w:lang w:val="en-US"/>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ACE38">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资金分配合理性</w:t>
            </w:r>
          </w:p>
        </w:tc>
        <w:tc>
          <w:tcPr>
            <w:tcW w:w="7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2C1DC">
            <w:pPr>
              <w:keepNext w:val="0"/>
              <w:keepLines w:val="0"/>
              <w:widowControl/>
              <w:suppressLineNumbers w:val="0"/>
              <w:jc w:val="center"/>
              <w:textAlignment w:val="center"/>
              <w:rPr>
                <w:rFonts w:hint="eastAsia"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52CB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lang w:val="en-US"/>
              </w:rPr>
            </w:pPr>
            <w:r>
              <w:rPr>
                <w:rFonts w:hint="eastAsia" w:ascii="宋体" w:hAnsi="宋体" w:eastAsia="宋体" w:cs="宋体"/>
                <w:i w:val="0"/>
                <w:iCs w:val="0"/>
                <w:color w:val="000000"/>
                <w:kern w:val="0"/>
                <w:sz w:val="20"/>
                <w:szCs w:val="20"/>
                <w:highlight w:val="none"/>
                <w:u w:val="none"/>
                <w:lang w:val="en-US" w:eastAsia="zh-CN" w:bidi="ar"/>
              </w:rPr>
              <w:t>1.86</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2414">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2"/>
                <w:sz w:val="20"/>
                <w:szCs w:val="20"/>
                <w:highlight w:val="none"/>
                <w:u w:val="none"/>
                <w:lang w:val="en-US" w:eastAsia="zh-CN" w:bidi="ar-SA"/>
              </w:rPr>
              <w:t>项目前期履行了项目征集程序，对预算进行了初步的测算，但资金分配原则不清晰，资金分配合理性不明确。</w:t>
            </w:r>
          </w:p>
        </w:tc>
      </w:tr>
      <w:tr w14:paraId="4AC70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1B00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（20分）</w:t>
            </w: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C30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3E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FC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753" w:type="dxa"/>
            <w:tcBorders>
              <w:top w:val="single" w:color="000000" w:sz="4" w:space="0"/>
              <w:left w:val="single" w:color="000000" w:sz="4" w:space="0"/>
              <w:bottom w:val="nil"/>
              <w:right w:val="single" w:color="000000" w:sz="4" w:space="0"/>
            </w:tcBorders>
            <w:shd w:val="clear" w:color="auto" w:fill="auto"/>
            <w:noWrap/>
            <w:vAlign w:val="center"/>
          </w:tcPr>
          <w:p w14:paraId="49E5D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791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F1320">
            <w:pPr>
              <w:widowControl/>
              <w:jc w:val="left"/>
              <w:textAlignment w:val="center"/>
              <w:rPr>
                <w:rFonts w:hint="eastAsia" w:ascii="宋体" w:hAnsi="宋体" w:eastAsia="宋体" w:cs="宋体"/>
                <w:i w:val="0"/>
                <w:iCs w:val="0"/>
                <w:color w:val="000000"/>
                <w:sz w:val="20"/>
                <w:szCs w:val="20"/>
                <w:u w:val="none"/>
              </w:rPr>
            </w:pPr>
            <w:r>
              <w:rPr>
                <w:rFonts w:hint="eastAsia" w:ascii="宋体" w:hAnsi="宋体" w:cs="宋体"/>
                <w:color w:val="000000"/>
                <w:kern w:val="0"/>
                <w:sz w:val="20"/>
                <w:szCs w:val="20"/>
                <w:lang w:bidi="ar"/>
              </w:rPr>
              <w:t>资金到位率100%。</w:t>
            </w:r>
          </w:p>
        </w:tc>
      </w:tr>
      <w:tr w14:paraId="371AB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6598D">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63299">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EBE91">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37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0B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F2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1D720">
            <w:pPr>
              <w:widowControl/>
              <w:jc w:val="left"/>
              <w:textAlignment w:val="center"/>
              <w:rPr>
                <w:rFonts w:hint="eastAsia" w:ascii="宋体" w:hAnsi="宋体" w:eastAsia="宋体" w:cs="宋体"/>
                <w:i w:val="0"/>
                <w:iCs w:val="0"/>
                <w:color w:val="000000"/>
                <w:sz w:val="20"/>
                <w:szCs w:val="20"/>
                <w:u w:val="none"/>
              </w:rPr>
            </w:pPr>
            <w:r>
              <w:rPr>
                <w:rFonts w:hint="eastAsia" w:ascii="宋体" w:hAnsi="宋体" w:cs="宋体"/>
                <w:color w:val="000000"/>
                <w:kern w:val="0"/>
                <w:sz w:val="20"/>
                <w:szCs w:val="20"/>
                <w:lang w:bidi="ar"/>
              </w:rPr>
              <w:t>预算执行率100%。</w:t>
            </w:r>
          </w:p>
        </w:tc>
      </w:tr>
      <w:tr w14:paraId="66C66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FB4A2">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B688B">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8F0C1">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95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753" w:type="dxa"/>
            <w:tcBorders>
              <w:top w:val="nil"/>
              <w:left w:val="single" w:color="000000" w:sz="4" w:space="0"/>
              <w:bottom w:val="nil"/>
              <w:right w:val="single" w:color="000000" w:sz="4" w:space="0"/>
            </w:tcBorders>
            <w:shd w:val="clear" w:color="auto" w:fill="auto"/>
            <w:noWrap/>
            <w:vAlign w:val="center"/>
          </w:tcPr>
          <w:p w14:paraId="7AC52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F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3.72</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319D0">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资金使用与预算批复内容相符，财政支出合理，履行了必要的审批程序，充分按照规定范围支出，资金使用合规。</w:t>
            </w:r>
          </w:p>
        </w:tc>
      </w:tr>
      <w:tr w14:paraId="08BF0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AA1265">
            <w:pPr>
              <w:jc w:val="center"/>
              <w:rPr>
                <w:rFonts w:hint="eastAsia" w:ascii="宋体" w:hAnsi="宋体" w:eastAsia="宋体" w:cs="宋体"/>
                <w:i w:val="0"/>
                <w:iCs w:val="0"/>
                <w:color w:val="000000"/>
                <w:sz w:val="20"/>
                <w:szCs w:val="20"/>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C7A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8A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5A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753" w:type="dxa"/>
            <w:tcBorders>
              <w:top w:val="single" w:color="000000" w:sz="4" w:space="0"/>
              <w:left w:val="single" w:color="000000" w:sz="4" w:space="0"/>
              <w:bottom w:val="nil"/>
              <w:right w:val="single" w:color="000000" w:sz="4" w:space="0"/>
            </w:tcBorders>
            <w:shd w:val="clear" w:color="auto" w:fill="auto"/>
            <w:noWrap/>
            <w:vAlign w:val="center"/>
          </w:tcPr>
          <w:p w14:paraId="41FDE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5097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1.74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8FCE5">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该项目依据</w:t>
            </w:r>
            <w:r>
              <w:rPr>
                <w:rFonts w:hint="eastAsia" w:ascii="宋体" w:hAnsi="宋体" w:eastAsia="宋体" w:cs="宋体"/>
                <w:i w:val="0"/>
                <w:iCs w:val="0"/>
                <w:color w:val="000000"/>
                <w:kern w:val="0"/>
                <w:sz w:val="20"/>
                <w:szCs w:val="20"/>
                <w:highlight w:val="none"/>
                <w:u w:val="none"/>
                <w:lang w:val="en-US" w:eastAsia="zh-CN" w:bidi="ar"/>
              </w:rPr>
              <w:t>《北京市财政科研项目经费“包干制”试点工作方案》</w:t>
            </w:r>
            <w:r>
              <w:rPr>
                <w:rFonts w:hint="eastAsia" w:ascii="宋体" w:hAnsi="宋体" w:cs="宋体"/>
                <w:i w:val="0"/>
                <w:iCs w:val="0"/>
                <w:color w:val="000000"/>
                <w:kern w:val="0"/>
                <w:sz w:val="20"/>
                <w:szCs w:val="20"/>
                <w:highlight w:val="none"/>
                <w:u w:val="none"/>
                <w:lang w:val="en-US" w:eastAsia="zh-CN" w:bidi="ar"/>
              </w:rPr>
              <w:t>执行，</w:t>
            </w:r>
            <w:r>
              <w:rPr>
                <w:rFonts w:hint="eastAsia" w:ascii="宋体" w:hAnsi="宋体" w:eastAsia="宋体" w:cs="宋体"/>
                <w:i w:val="0"/>
                <w:iCs w:val="0"/>
                <w:color w:val="000000"/>
                <w:kern w:val="0"/>
                <w:sz w:val="20"/>
                <w:szCs w:val="20"/>
                <w:highlight w:val="none"/>
                <w:u w:val="none"/>
                <w:lang w:val="en-US" w:eastAsia="zh-CN" w:bidi="ar"/>
              </w:rPr>
              <w:t>微芯院作为项目经费管理的直接责任主体，建立了与项目相适应的内部经费管理办法，项目管理制度建设较完善。</w:t>
            </w:r>
          </w:p>
        </w:tc>
      </w:tr>
      <w:tr w14:paraId="15024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7D6802">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33B82">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7013F">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2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制度执行有效性</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567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8F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4.48</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DF310">
            <w:pPr>
              <w:keepNext w:val="0"/>
              <w:keepLines w:val="0"/>
              <w:widowControl/>
              <w:suppressLineNumbers w:val="0"/>
              <w:jc w:val="left"/>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cs="宋体"/>
                <w:i w:val="0"/>
                <w:iCs w:val="0"/>
                <w:color w:val="000000"/>
                <w:kern w:val="0"/>
                <w:sz w:val="20"/>
                <w:szCs w:val="20"/>
                <w:highlight w:val="none"/>
                <w:u w:val="none"/>
                <w:lang w:val="en-US" w:eastAsia="zh-CN" w:bidi="ar"/>
              </w:rPr>
              <w:t>该项目按照要求</w:t>
            </w:r>
            <w:r>
              <w:rPr>
                <w:rFonts w:hint="eastAsia" w:ascii="宋体" w:hAnsi="宋体" w:eastAsia="宋体" w:cs="宋体"/>
                <w:i w:val="0"/>
                <w:iCs w:val="0"/>
                <w:color w:val="000000"/>
                <w:kern w:val="0"/>
                <w:sz w:val="20"/>
                <w:szCs w:val="20"/>
                <w:highlight w:val="none"/>
                <w:u w:val="none"/>
                <w:lang w:val="en-US" w:eastAsia="zh-CN" w:bidi="ar"/>
              </w:rPr>
              <w:t>以与微芯院签署建设协议的方式对该项目予以落实，建设方案</w:t>
            </w:r>
            <w:r>
              <w:rPr>
                <w:rFonts w:hint="eastAsia" w:ascii="宋体" w:hAnsi="宋体" w:cs="宋体"/>
                <w:i w:val="0"/>
                <w:iCs w:val="0"/>
                <w:color w:val="000000"/>
                <w:kern w:val="0"/>
                <w:sz w:val="20"/>
                <w:szCs w:val="20"/>
                <w:highlight w:val="none"/>
                <w:u w:val="none"/>
                <w:lang w:val="en-US" w:eastAsia="zh-CN" w:bidi="ar"/>
              </w:rPr>
              <w:t>由</w:t>
            </w:r>
            <w:r>
              <w:rPr>
                <w:rFonts w:hint="eastAsia" w:ascii="宋体" w:hAnsi="宋体" w:eastAsia="宋体" w:cs="宋体"/>
                <w:i w:val="0"/>
                <w:iCs w:val="0"/>
                <w:color w:val="000000"/>
                <w:kern w:val="0"/>
                <w:sz w:val="20"/>
                <w:szCs w:val="20"/>
                <w:highlight w:val="none"/>
                <w:u w:val="none"/>
                <w:lang w:val="en-US" w:eastAsia="zh-CN" w:bidi="ar"/>
              </w:rPr>
              <w:t>专家进行了论证，建设方案合理可行。</w:t>
            </w:r>
            <w:r>
              <w:rPr>
                <w:rFonts w:hint="eastAsia" w:ascii="宋体" w:hAnsi="宋体" w:cs="宋体"/>
                <w:i w:val="0"/>
                <w:iCs w:val="0"/>
                <w:color w:val="000000"/>
                <w:kern w:val="0"/>
                <w:sz w:val="20"/>
                <w:szCs w:val="20"/>
                <w:highlight w:val="none"/>
                <w:u w:val="none"/>
                <w:lang w:val="en-US" w:eastAsia="zh-CN" w:bidi="ar"/>
              </w:rPr>
              <w:t>但市科委、中关村管委会对微芯院的运行、对科研资金的投入、支出情况监督不及时。</w:t>
            </w:r>
          </w:p>
        </w:tc>
      </w:tr>
      <w:tr w14:paraId="000BF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96" w:type="dxa"/>
            <w:vMerge w:val="restart"/>
            <w:tcBorders>
              <w:top w:val="single" w:color="000000" w:sz="4" w:space="0"/>
              <w:left w:val="single" w:color="000000" w:sz="4" w:space="0"/>
              <w:bottom w:val="nil"/>
              <w:right w:val="single" w:color="000000" w:sz="4" w:space="0"/>
            </w:tcBorders>
            <w:shd w:val="clear" w:color="auto" w:fill="auto"/>
            <w:vAlign w:val="center"/>
          </w:tcPr>
          <w:p w14:paraId="2846D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（40分）</w:t>
            </w: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94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879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EC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3F5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39E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FA6C1">
            <w:pPr>
              <w:rPr>
                <w:rFonts w:hint="eastAsia" w:ascii="宋体" w:hAnsi="宋体" w:eastAsia="宋体" w:cs="宋体"/>
                <w:i w:val="0"/>
                <w:iCs w:val="0"/>
                <w:color w:val="000000"/>
                <w:sz w:val="20"/>
                <w:szCs w:val="20"/>
                <w:highlight w:val="none"/>
                <w:u w:val="none"/>
              </w:rPr>
            </w:pPr>
            <w:r>
              <w:rPr>
                <w:rFonts w:hint="eastAsia" w:ascii="宋体" w:hAnsi="宋体" w:cs="宋体"/>
                <w:i w:val="0"/>
                <w:iCs w:val="0"/>
                <w:color w:val="000000"/>
                <w:kern w:val="0"/>
                <w:sz w:val="20"/>
                <w:szCs w:val="20"/>
                <w:highlight w:val="none"/>
                <w:u w:val="none"/>
                <w:lang w:val="en-US" w:eastAsia="zh-CN" w:bidi="ar"/>
              </w:rPr>
              <w:t>该项目按照预期计划完成了2021年项目内容，但尚未完成对微芯院2021年年末的考核，2021年考核指标的完成情况不明确。</w:t>
            </w:r>
          </w:p>
        </w:tc>
      </w:tr>
      <w:tr w14:paraId="72D24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14:paraId="68CB1540">
            <w:pPr>
              <w:jc w:val="center"/>
              <w:rPr>
                <w:rFonts w:hint="eastAsia" w:ascii="宋体" w:hAnsi="宋体" w:eastAsia="宋体" w:cs="宋体"/>
                <w:i w:val="0"/>
                <w:iCs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42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829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55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质量达标率</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57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C4F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E2632">
            <w:pP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sz w:val="20"/>
                <w:szCs w:val="20"/>
                <w:u w:val="none"/>
              </w:rPr>
              <w:t>截至目前尚未完成</w:t>
            </w:r>
            <w:r>
              <w:rPr>
                <w:rFonts w:hint="eastAsia" w:ascii="宋体" w:hAnsi="宋体" w:cs="宋体"/>
                <w:i w:val="0"/>
                <w:iCs w:val="0"/>
                <w:color w:val="000000"/>
                <w:sz w:val="20"/>
                <w:szCs w:val="20"/>
                <w:u w:val="none"/>
                <w:lang w:val="en-US" w:eastAsia="zh-CN"/>
              </w:rPr>
              <w:t>2021年</w:t>
            </w:r>
            <w:r>
              <w:rPr>
                <w:rFonts w:hint="eastAsia" w:ascii="宋体" w:hAnsi="宋体" w:eastAsia="宋体" w:cs="宋体"/>
                <w:i w:val="0"/>
                <w:iCs w:val="0"/>
                <w:color w:val="000000"/>
                <w:sz w:val="20"/>
                <w:szCs w:val="20"/>
                <w:u w:val="none"/>
              </w:rPr>
              <w:t>年末考核，且长安链2.0版本未经第三方检验，产出质量完成情况不明显。</w:t>
            </w:r>
          </w:p>
        </w:tc>
      </w:tr>
      <w:tr w14:paraId="63439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14:paraId="269C9FA8">
            <w:pPr>
              <w:jc w:val="center"/>
              <w:rPr>
                <w:rFonts w:hint="eastAsia" w:ascii="宋体" w:hAnsi="宋体" w:eastAsia="宋体" w:cs="宋体"/>
                <w:i w:val="0"/>
                <w:iCs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65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9C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BB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完成及时性</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6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5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1A8DA">
            <w:pPr>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rPr>
              <w:t>项目工作完成及时，符合产出时效指标</w:t>
            </w:r>
            <w:r>
              <w:rPr>
                <w:rFonts w:hint="eastAsia" w:ascii="宋体" w:hAnsi="宋体" w:cs="宋体"/>
                <w:i w:val="0"/>
                <w:iCs w:val="0"/>
                <w:color w:val="000000"/>
                <w:sz w:val="20"/>
                <w:szCs w:val="20"/>
                <w:u w:val="none"/>
                <w:lang w:eastAsia="zh-CN"/>
              </w:rPr>
              <w:t>，</w:t>
            </w:r>
            <w:r>
              <w:rPr>
                <w:rFonts w:hint="eastAsia" w:ascii="宋体" w:hAnsi="宋体" w:cs="宋体"/>
                <w:i w:val="0"/>
                <w:iCs w:val="0"/>
                <w:color w:val="000000"/>
                <w:sz w:val="20"/>
                <w:szCs w:val="20"/>
                <w:u w:val="none"/>
                <w:lang w:val="en-US" w:eastAsia="zh-CN"/>
              </w:rPr>
              <w:t>但</w:t>
            </w:r>
            <w:r>
              <w:rPr>
                <w:rFonts w:hint="eastAsia" w:ascii="宋体" w:hAnsi="宋体" w:cs="宋体"/>
                <w:i w:val="0"/>
                <w:iCs w:val="0"/>
                <w:color w:val="000000"/>
                <w:kern w:val="0"/>
                <w:sz w:val="20"/>
                <w:szCs w:val="20"/>
                <w:highlight w:val="none"/>
                <w:u w:val="none"/>
                <w:lang w:val="en-US" w:eastAsia="zh-CN" w:bidi="ar"/>
              </w:rPr>
              <w:t>市科委、中关村管委会对微芯院的运行、对科研资金的投入、支出情况监督不及时。</w:t>
            </w:r>
          </w:p>
        </w:tc>
      </w:tr>
      <w:tr w14:paraId="1A5EF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nil"/>
              <w:right w:val="single" w:color="000000" w:sz="4" w:space="0"/>
            </w:tcBorders>
            <w:shd w:val="clear" w:color="auto" w:fill="auto"/>
            <w:vAlign w:val="center"/>
          </w:tcPr>
          <w:p w14:paraId="2F3868CE">
            <w:pPr>
              <w:jc w:val="center"/>
              <w:rPr>
                <w:rFonts w:hint="eastAsia" w:ascii="宋体" w:hAnsi="宋体" w:eastAsia="宋体" w:cs="宋体"/>
                <w:i w:val="0"/>
                <w:iCs w:val="0"/>
                <w:color w:val="000000"/>
                <w:sz w:val="20"/>
                <w:szCs w:val="20"/>
                <w:u w:val="none"/>
              </w:rPr>
            </w:pPr>
          </w:p>
        </w:tc>
        <w:tc>
          <w:tcPr>
            <w:tcW w:w="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AC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162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6F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成本节约率</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0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3A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ED6F0">
            <w:pPr>
              <w:rPr>
                <w:rFonts w:hint="eastAsia" w:ascii="宋体" w:hAnsi="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项目预算执行率100%，项目总支出控制在预算范围内，符合预设成本指标。但需要完善项目成本控制措施。</w:t>
            </w:r>
          </w:p>
        </w:tc>
      </w:tr>
      <w:tr w14:paraId="0BCD4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DCD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（30分）</w:t>
            </w:r>
          </w:p>
        </w:tc>
        <w:tc>
          <w:tcPr>
            <w:tcW w:w="6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BF7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69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C9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143" w:type="dxa"/>
            <w:tcBorders>
              <w:top w:val="single" w:color="000000" w:sz="4" w:space="0"/>
              <w:left w:val="single" w:color="000000" w:sz="4" w:space="0"/>
              <w:bottom w:val="nil"/>
              <w:right w:val="single" w:color="000000" w:sz="4" w:space="0"/>
            </w:tcBorders>
            <w:shd w:val="clear" w:color="auto" w:fill="auto"/>
            <w:vAlign w:val="center"/>
          </w:tcPr>
          <w:p w14:paraId="1C173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753" w:type="dxa"/>
            <w:tcBorders>
              <w:top w:val="single" w:color="000000" w:sz="4" w:space="0"/>
              <w:left w:val="single" w:color="000000" w:sz="4" w:space="0"/>
              <w:bottom w:val="nil"/>
              <w:right w:val="single" w:color="000000" w:sz="4" w:space="0"/>
            </w:tcBorders>
            <w:shd w:val="clear" w:color="auto" w:fill="auto"/>
            <w:noWrap/>
            <w:vAlign w:val="center"/>
          </w:tcPr>
          <w:p w14:paraId="4EDDA9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50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16.8</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1E87D">
            <w:pPr>
              <w:rPr>
                <w:rFonts w:hint="eastAsia" w:ascii="宋体" w:hAnsi="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长安链在产业应用方面取得的成效较好，但在基础研究、技术进步方面取得的成绩，以及在长安链开源社区建设方面应用场景发布、区块链公开挑战赛等的绩效资料不够充分。</w:t>
            </w:r>
          </w:p>
        </w:tc>
      </w:tr>
      <w:tr w14:paraId="532D4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6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8FEC54">
            <w:pPr>
              <w:jc w:val="center"/>
              <w:rPr>
                <w:rFonts w:hint="eastAsia" w:ascii="宋体" w:hAnsi="宋体" w:eastAsia="宋体" w:cs="宋体"/>
                <w:i w:val="0"/>
                <w:iCs w:val="0"/>
                <w:color w:val="000000"/>
                <w:sz w:val="20"/>
                <w:szCs w:val="20"/>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29BD5">
            <w:pPr>
              <w:jc w:val="center"/>
              <w:rPr>
                <w:rFonts w:hint="eastAsia" w:ascii="宋体" w:hAnsi="宋体" w:eastAsia="宋体" w:cs="宋体"/>
                <w:i w:val="0"/>
                <w:iCs w:val="0"/>
                <w:color w:val="000000"/>
                <w:sz w:val="20"/>
                <w:szCs w:val="20"/>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C722B">
            <w:pPr>
              <w:jc w:val="center"/>
              <w:rPr>
                <w:rFonts w:hint="eastAsia" w:ascii="宋体" w:hAnsi="宋体" w:eastAsia="宋体" w:cs="宋体"/>
                <w:i w:val="0"/>
                <w:iCs w:val="0"/>
                <w:color w:val="000000"/>
                <w:sz w:val="20"/>
                <w:szCs w:val="20"/>
                <w:u w:val="none"/>
              </w:rPr>
            </w:pP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D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F4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7F2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A4CEA">
            <w:pPr>
              <w:rPr>
                <w:rFonts w:hint="eastAsia" w:ascii="宋体" w:hAnsi="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2021年未进行满意度调查，项目满意度情况体现不足。</w:t>
            </w:r>
          </w:p>
        </w:tc>
      </w:tr>
      <w:tr w14:paraId="73152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333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6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F3E0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11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4BEDE">
            <w:pPr>
              <w:jc w:val="center"/>
              <w:rPr>
                <w:rFonts w:hint="eastAsia" w:ascii="宋体" w:hAnsi="宋体" w:eastAsia="宋体" w:cs="宋体"/>
                <w:b/>
                <w:bCs/>
                <w:i w:val="0"/>
                <w:iCs w:val="0"/>
                <w:color w:val="000000"/>
                <w:sz w:val="20"/>
                <w:szCs w:val="20"/>
                <w:u w:val="none"/>
              </w:rPr>
            </w:pPr>
          </w:p>
        </w:tc>
        <w:tc>
          <w:tcPr>
            <w:tcW w:w="7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2902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100</w:t>
            </w: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B5F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87.34</w:t>
            </w:r>
          </w:p>
        </w:tc>
        <w:tc>
          <w:tcPr>
            <w:tcW w:w="3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18C1">
            <w:pPr>
              <w:rPr>
                <w:rFonts w:hint="eastAsia" w:ascii="宋体" w:hAnsi="宋体" w:cs="宋体"/>
                <w:b/>
                <w:bCs/>
                <w:i w:val="0"/>
                <w:iCs w:val="0"/>
                <w:color w:val="000000"/>
                <w:kern w:val="0"/>
                <w:sz w:val="20"/>
                <w:szCs w:val="20"/>
                <w:highlight w:val="none"/>
                <w:u w:val="none"/>
                <w:lang w:val="en-US" w:eastAsia="zh-CN" w:bidi="ar"/>
              </w:rPr>
            </w:pPr>
          </w:p>
        </w:tc>
      </w:tr>
    </w:tbl>
    <w:p w14:paraId="7A209CE6">
      <w:pPr>
        <w:pStyle w:val="6"/>
        <w:rPr>
          <w:rFonts w:hint="default" w:ascii="仿宋_GB2312" w:eastAsia="仿宋_GB2312"/>
          <w:sz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EB65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E7A36">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10A7A11">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14</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LBuaM0BAACo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5LECUsvfvnx/fLz9+XXN1Yl&#10;fQaPNZXdeyqM41sYaWuWOFIw0R67YNOXCDHKE9T5qq4aI5Pp0rpar0tKScotDuEXD9d9wPhOgWXJ&#10;aHig58uqitMHjFPpUpK6ObjTxuQnNO6vAGFOEZV3YL6dmEwTJyuO+3Gmt4f2TOwG2oOGO1p7zsx7&#10;RzLTtHExwmLsF+Pogz70eadSd/RvjpFGypOmDhMsMUwOPWDmOi9b2pDHfq56+MG2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gLBuaM0BAACoAwAADgAAAAAAAAABACAAAAAeAQAAZHJzL2Uy&#10;b0RvYy54bWxQSwUGAAAAAAYABgBZAQAAXQUAAAAA&#10;">
              <v:fill on="f" focussize="0,0"/>
              <v:stroke on="f"/>
              <v:imagedata o:title=""/>
              <o:lock v:ext="edit" aspectratio="f"/>
              <v:textbox inset="0mm,0mm,0mm,0mm" style="mso-fit-shape-to-text:t;">
                <w:txbxContent>
                  <w:p w14:paraId="210A7A11">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14</w:t>
                    </w:r>
                    <w:r>
                      <w:rPr>
                        <w:rFonts w:hint="eastAsia"/>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刘振江">
    <w15:presenceInfo w15:providerId="WPS Office" w15:userId="3633580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2Y2NiMTQ5YmQxODE3NDRhMDAzY2E1ZWZlYmRhZjUifQ=="/>
  </w:docVars>
  <w:rsids>
    <w:rsidRoot w:val="0055724C"/>
    <w:rsid w:val="00011FE4"/>
    <w:rsid w:val="000249D6"/>
    <w:rsid w:val="0004104D"/>
    <w:rsid w:val="00056AEC"/>
    <w:rsid w:val="00063579"/>
    <w:rsid w:val="00070ABB"/>
    <w:rsid w:val="00072393"/>
    <w:rsid w:val="0007445B"/>
    <w:rsid w:val="000863C1"/>
    <w:rsid w:val="00092FC8"/>
    <w:rsid w:val="00094DFD"/>
    <w:rsid w:val="00097A69"/>
    <w:rsid w:val="000A643D"/>
    <w:rsid w:val="000B5038"/>
    <w:rsid w:val="000B57AF"/>
    <w:rsid w:val="000B7310"/>
    <w:rsid w:val="000D4DAA"/>
    <w:rsid w:val="000D542A"/>
    <w:rsid w:val="000E198D"/>
    <w:rsid w:val="000F38ED"/>
    <w:rsid w:val="001013AB"/>
    <w:rsid w:val="00131E06"/>
    <w:rsid w:val="0013751E"/>
    <w:rsid w:val="00150D38"/>
    <w:rsid w:val="00167A30"/>
    <w:rsid w:val="00177137"/>
    <w:rsid w:val="001949E0"/>
    <w:rsid w:val="001A6277"/>
    <w:rsid w:val="001D23E6"/>
    <w:rsid w:val="001D7BB0"/>
    <w:rsid w:val="00203190"/>
    <w:rsid w:val="00214FDA"/>
    <w:rsid w:val="00222EEC"/>
    <w:rsid w:val="00237F02"/>
    <w:rsid w:val="00261295"/>
    <w:rsid w:val="002A0CAD"/>
    <w:rsid w:val="002E3AE1"/>
    <w:rsid w:val="002E631A"/>
    <w:rsid w:val="00321B99"/>
    <w:rsid w:val="00331781"/>
    <w:rsid w:val="0036601D"/>
    <w:rsid w:val="003720C0"/>
    <w:rsid w:val="004014C1"/>
    <w:rsid w:val="00404FED"/>
    <w:rsid w:val="00435776"/>
    <w:rsid w:val="0046472A"/>
    <w:rsid w:val="004777E7"/>
    <w:rsid w:val="00482CA2"/>
    <w:rsid w:val="00494BC0"/>
    <w:rsid w:val="004962C5"/>
    <w:rsid w:val="004A00FE"/>
    <w:rsid w:val="004A1196"/>
    <w:rsid w:val="004A138E"/>
    <w:rsid w:val="004C7601"/>
    <w:rsid w:val="004D0D53"/>
    <w:rsid w:val="004D7202"/>
    <w:rsid w:val="004E4F47"/>
    <w:rsid w:val="004E50C9"/>
    <w:rsid w:val="004F0502"/>
    <w:rsid w:val="005006F2"/>
    <w:rsid w:val="0052221D"/>
    <w:rsid w:val="00525C05"/>
    <w:rsid w:val="00543F8F"/>
    <w:rsid w:val="0055724C"/>
    <w:rsid w:val="00565DD3"/>
    <w:rsid w:val="00573BF8"/>
    <w:rsid w:val="00593241"/>
    <w:rsid w:val="005E5502"/>
    <w:rsid w:val="005F0EF5"/>
    <w:rsid w:val="005F5A15"/>
    <w:rsid w:val="006306F1"/>
    <w:rsid w:val="006A331A"/>
    <w:rsid w:val="006D6CE7"/>
    <w:rsid w:val="006E1E6C"/>
    <w:rsid w:val="0071131B"/>
    <w:rsid w:val="00750BE0"/>
    <w:rsid w:val="00756910"/>
    <w:rsid w:val="00770D21"/>
    <w:rsid w:val="00790479"/>
    <w:rsid w:val="007C1F30"/>
    <w:rsid w:val="007E05FC"/>
    <w:rsid w:val="00860BBB"/>
    <w:rsid w:val="00870146"/>
    <w:rsid w:val="00882AE3"/>
    <w:rsid w:val="008A49BF"/>
    <w:rsid w:val="008A6F27"/>
    <w:rsid w:val="00924F88"/>
    <w:rsid w:val="00927899"/>
    <w:rsid w:val="00946D28"/>
    <w:rsid w:val="0096112E"/>
    <w:rsid w:val="0096318A"/>
    <w:rsid w:val="00965599"/>
    <w:rsid w:val="0099020C"/>
    <w:rsid w:val="009B3A0A"/>
    <w:rsid w:val="009E032E"/>
    <w:rsid w:val="00A32A65"/>
    <w:rsid w:val="00A65BB0"/>
    <w:rsid w:val="00AA3FA9"/>
    <w:rsid w:val="00B17B51"/>
    <w:rsid w:val="00B444D0"/>
    <w:rsid w:val="00B87BD7"/>
    <w:rsid w:val="00BB737C"/>
    <w:rsid w:val="00BC3933"/>
    <w:rsid w:val="00BC533A"/>
    <w:rsid w:val="00BD24A4"/>
    <w:rsid w:val="00BE2851"/>
    <w:rsid w:val="00BE5E04"/>
    <w:rsid w:val="00BE7BDF"/>
    <w:rsid w:val="00C00428"/>
    <w:rsid w:val="00C032DA"/>
    <w:rsid w:val="00C11207"/>
    <w:rsid w:val="00C17696"/>
    <w:rsid w:val="00C441B1"/>
    <w:rsid w:val="00C60D8B"/>
    <w:rsid w:val="00C62B19"/>
    <w:rsid w:val="00C67A57"/>
    <w:rsid w:val="00C9383D"/>
    <w:rsid w:val="00C97EC1"/>
    <w:rsid w:val="00CA0537"/>
    <w:rsid w:val="00CB24E1"/>
    <w:rsid w:val="00CB281E"/>
    <w:rsid w:val="00CC02D9"/>
    <w:rsid w:val="00CC1D13"/>
    <w:rsid w:val="00CC6D9F"/>
    <w:rsid w:val="00CF7FFE"/>
    <w:rsid w:val="00D00BA5"/>
    <w:rsid w:val="00D01E56"/>
    <w:rsid w:val="00D10790"/>
    <w:rsid w:val="00D345EE"/>
    <w:rsid w:val="00D87593"/>
    <w:rsid w:val="00DE55CF"/>
    <w:rsid w:val="00E01D66"/>
    <w:rsid w:val="00E021FA"/>
    <w:rsid w:val="00E139D5"/>
    <w:rsid w:val="00E568EA"/>
    <w:rsid w:val="00E66439"/>
    <w:rsid w:val="00EA1631"/>
    <w:rsid w:val="00EA3915"/>
    <w:rsid w:val="00EB454E"/>
    <w:rsid w:val="00ED3CC0"/>
    <w:rsid w:val="00EE66F4"/>
    <w:rsid w:val="00F04D2E"/>
    <w:rsid w:val="00F344A0"/>
    <w:rsid w:val="00F40BB4"/>
    <w:rsid w:val="00F51E4D"/>
    <w:rsid w:val="00F66774"/>
    <w:rsid w:val="00FA77C8"/>
    <w:rsid w:val="00FB09C9"/>
    <w:rsid w:val="00FC4A28"/>
    <w:rsid w:val="00FD44FE"/>
    <w:rsid w:val="02421D02"/>
    <w:rsid w:val="02860405"/>
    <w:rsid w:val="02981E6D"/>
    <w:rsid w:val="02DE7008"/>
    <w:rsid w:val="03384FB0"/>
    <w:rsid w:val="041557BD"/>
    <w:rsid w:val="047D3A82"/>
    <w:rsid w:val="058B21BA"/>
    <w:rsid w:val="06DB3C35"/>
    <w:rsid w:val="09FA0DBA"/>
    <w:rsid w:val="0B0D4EAE"/>
    <w:rsid w:val="0BAE7CC3"/>
    <w:rsid w:val="0CE976D6"/>
    <w:rsid w:val="0CFE7CAA"/>
    <w:rsid w:val="0D1C4FCD"/>
    <w:rsid w:val="0DC3703B"/>
    <w:rsid w:val="0E345E45"/>
    <w:rsid w:val="0F0C1E58"/>
    <w:rsid w:val="0F2F716C"/>
    <w:rsid w:val="0F5D3EA5"/>
    <w:rsid w:val="0FB66350"/>
    <w:rsid w:val="106B5714"/>
    <w:rsid w:val="10BC7A01"/>
    <w:rsid w:val="12132AB4"/>
    <w:rsid w:val="12BC4BB5"/>
    <w:rsid w:val="12D952A6"/>
    <w:rsid w:val="130A7FA3"/>
    <w:rsid w:val="147F445B"/>
    <w:rsid w:val="14CB517E"/>
    <w:rsid w:val="14F16235"/>
    <w:rsid w:val="15482B45"/>
    <w:rsid w:val="15663AD8"/>
    <w:rsid w:val="156A7B5F"/>
    <w:rsid w:val="15FE745D"/>
    <w:rsid w:val="16701433"/>
    <w:rsid w:val="16981628"/>
    <w:rsid w:val="18B61AD2"/>
    <w:rsid w:val="19316DB3"/>
    <w:rsid w:val="197F357B"/>
    <w:rsid w:val="19AE2588"/>
    <w:rsid w:val="1A701625"/>
    <w:rsid w:val="1B2657ED"/>
    <w:rsid w:val="1CC150FE"/>
    <w:rsid w:val="1CFA33E2"/>
    <w:rsid w:val="1E1276F7"/>
    <w:rsid w:val="20214290"/>
    <w:rsid w:val="20C22D36"/>
    <w:rsid w:val="21D83ED0"/>
    <w:rsid w:val="22B44DE8"/>
    <w:rsid w:val="22B73695"/>
    <w:rsid w:val="23DF6E43"/>
    <w:rsid w:val="24174EA1"/>
    <w:rsid w:val="243C43AB"/>
    <w:rsid w:val="247A1BE5"/>
    <w:rsid w:val="256E2B55"/>
    <w:rsid w:val="25AC53CD"/>
    <w:rsid w:val="27805B2B"/>
    <w:rsid w:val="28B86808"/>
    <w:rsid w:val="29397244"/>
    <w:rsid w:val="29484EB4"/>
    <w:rsid w:val="29965A92"/>
    <w:rsid w:val="2AAF46DF"/>
    <w:rsid w:val="2B7A458D"/>
    <w:rsid w:val="2BFB3C34"/>
    <w:rsid w:val="2DA96F3B"/>
    <w:rsid w:val="2E040B4A"/>
    <w:rsid w:val="2E8A63DE"/>
    <w:rsid w:val="2EBC37B7"/>
    <w:rsid w:val="305F7543"/>
    <w:rsid w:val="314D45E3"/>
    <w:rsid w:val="31674B83"/>
    <w:rsid w:val="31C463D2"/>
    <w:rsid w:val="3378352F"/>
    <w:rsid w:val="33EC6C50"/>
    <w:rsid w:val="34A0716B"/>
    <w:rsid w:val="34B174C9"/>
    <w:rsid w:val="356C773A"/>
    <w:rsid w:val="35CE6116"/>
    <w:rsid w:val="362F6759"/>
    <w:rsid w:val="363B2022"/>
    <w:rsid w:val="36DF4AF0"/>
    <w:rsid w:val="370A37E4"/>
    <w:rsid w:val="37295485"/>
    <w:rsid w:val="37C62806"/>
    <w:rsid w:val="37E41AB2"/>
    <w:rsid w:val="37FA1920"/>
    <w:rsid w:val="383625B0"/>
    <w:rsid w:val="385B51EE"/>
    <w:rsid w:val="38715AA7"/>
    <w:rsid w:val="38882489"/>
    <w:rsid w:val="38CE6C94"/>
    <w:rsid w:val="38EC29D4"/>
    <w:rsid w:val="391259F7"/>
    <w:rsid w:val="39AD0154"/>
    <w:rsid w:val="39E73A96"/>
    <w:rsid w:val="3A3551DB"/>
    <w:rsid w:val="3B02408C"/>
    <w:rsid w:val="3B773E76"/>
    <w:rsid w:val="3BE32154"/>
    <w:rsid w:val="3C9A379E"/>
    <w:rsid w:val="3D3E2C65"/>
    <w:rsid w:val="3DCC620F"/>
    <w:rsid w:val="3EB07B13"/>
    <w:rsid w:val="3ED00465"/>
    <w:rsid w:val="3F101C71"/>
    <w:rsid w:val="41157727"/>
    <w:rsid w:val="41C417CA"/>
    <w:rsid w:val="425D643F"/>
    <w:rsid w:val="42EF059B"/>
    <w:rsid w:val="43657E5A"/>
    <w:rsid w:val="453242DE"/>
    <w:rsid w:val="45BF1281"/>
    <w:rsid w:val="460F0EFA"/>
    <w:rsid w:val="47E02444"/>
    <w:rsid w:val="485913CD"/>
    <w:rsid w:val="495D3E8A"/>
    <w:rsid w:val="4A237985"/>
    <w:rsid w:val="4A356A71"/>
    <w:rsid w:val="4C0E630D"/>
    <w:rsid w:val="4C5E4704"/>
    <w:rsid w:val="4CAC2D96"/>
    <w:rsid w:val="4DB87E98"/>
    <w:rsid w:val="4DFA2FF9"/>
    <w:rsid w:val="4E4C7E5D"/>
    <w:rsid w:val="4E912FDC"/>
    <w:rsid w:val="4E973941"/>
    <w:rsid w:val="4F35469E"/>
    <w:rsid w:val="51DD0FDD"/>
    <w:rsid w:val="522605F8"/>
    <w:rsid w:val="53115E94"/>
    <w:rsid w:val="5396265F"/>
    <w:rsid w:val="53A231F6"/>
    <w:rsid w:val="54C27A5E"/>
    <w:rsid w:val="572E104E"/>
    <w:rsid w:val="57D23EA1"/>
    <w:rsid w:val="58231BFA"/>
    <w:rsid w:val="59112C0A"/>
    <w:rsid w:val="594A6647"/>
    <w:rsid w:val="599305A3"/>
    <w:rsid w:val="5A9A6A9D"/>
    <w:rsid w:val="5AD61CD0"/>
    <w:rsid w:val="5C47010E"/>
    <w:rsid w:val="5DE70EDB"/>
    <w:rsid w:val="5E7E30A3"/>
    <w:rsid w:val="5F3D27BB"/>
    <w:rsid w:val="5F7A1DD9"/>
    <w:rsid w:val="5F8D039F"/>
    <w:rsid w:val="60396212"/>
    <w:rsid w:val="615A7A68"/>
    <w:rsid w:val="61C04A84"/>
    <w:rsid w:val="62C90629"/>
    <w:rsid w:val="6495032A"/>
    <w:rsid w:val="65577EC5"/>
    <w:rsid w:val="66E0466D"/>
    <w:rsid w:val="66E945D9"/>
    <w:rsid w:val="66F80C43"/>
    <w:rsid w:val="680D3A18"/>
    <w:rsid w:val="68CF19BB"/>
    <w:rsid w:val="694566CE"/>
    <w:rsid w:val="69512551"/>
    <w:rsid w:val="6B815B5C"/>
    <w:rsid w:val="6D663F7F"/>
    <w:rsid w:val="6D9F452A"/>
    <w:rsid w:val="6DEF2640"/>
    <w:rsid w:val="70271038"/>
    <w:rsid w:val="710110B7"/>
    <w:rsid w:val="71712A6B"/>
    <w:rsid w:val="71D21E98"/>
    <w:rsid w:val="71E23111"/>
    <w:rsid w:val="71FA00AA"/>
    <w:rsid w:val="732C5B6B"/>
    <w:rsid w:val="7459023C"/>
    <w:rsid w:val="762D24CF"/>
    <w:rsid w:val="776D57A0"/>
    <w:rsid w:val="79006654"/>
    <w:rsid w:val="796A2F45"/>
    <w:rsid w:val="79E27B1A"/>
    <w:rsid w:val="7BB04763"/>
    <w:rsid w:val="7D0A21A6"/>
    <w:rsid w:val="7E69197C"/>
    <w:rsid w:val="7F3D7F7B"/>
    <w:rsid w:val="7FBD1C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ind w:firstLine="643" w:firstLineChars="200"/>
      <w:outlineLvl w:val="0"/>
    </w:pPr>
    <w:rPr>
      <w:b/>
      <w:bCs/>
      <w:snapToGrid w:val="0"/>
      <w:kern w:val="0"/>
      <w:sz w:val="32"/>
      <w:szCs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rPr>
  </w:style>
  <w:style w:type="paragraph" w:styleId="4">
    <w:name w:val="Normal Indent"/>
    <w:basedOn w:val="1"/>
    <w:qFormat/>
    <w:uiPriority w:val="0"/>
    <w:pPr>
      <w:ind w:firstLine="420"/>
    </w:pPr>
    <w:rPr>
      <w:szCs w:val="20"/>
    </w:rPr>
  </w:style>
  <w:style w:type="paragraph" w:styleId="5">
    <w:name w:val="annotation text"/>
    <w:basedOn w:val="1"/>
    <w:link w:val="22"/>
    <w:qFormat/>
    <w:uiPriority w:val="0"/>
    <w:pPr>
      <w:jc w:val="left"/>
    </w:pPr>
  </w:style>
  <w:style w:type="paragraph" w:styleId="6">
    <w:name w:val="Body Text"/>
    <w:basedOn w:val="1"/>
    <w:qFormat/>
    <w:uiPriority w:val="0"/>
    <w:pPr>
      <w:spacing w:after="120" w:afterLines="0" w:afterAutospacing="0"/>
    </w:pPr>
  </w:style>
  <w:style w:type="paragraph" w:styleId="7">
    <w:name w:val="Body Text Indent 2"/>
    <w:basedOn w:val="1"/>
    <w:qFormat/>
    <w:uiPriority w:val="0"/>
    <w:pPr>
      <w:spacing w:after="120" w:line="480" w:lineRule="auto"/>
      <w:ind w:left="420" w:leftChars="200"/>
    </w:p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unhideWhenUsed/>
    <w:qFormat/>
    <w:uiPriority w:val="99"/>
    <w:pPr>
      <w:widowControl/>
      <w:spacing w:before="100" w:beforeAutospacing="1" w:after="100" w:afterAutospacing="1" w:line="240" w:lineRule="auto"/>
      <w:ind w:firstLine="0" w:firstLineChars="0"/>
      <w:jc w:val="left"/>
    </w:pPr>
    <w:rPr>
      <w:rFonts w:ascii="宋体" w:hAnsi="宋体" w:cs="宋体"/>
      <w:kern w:val="0"/>
      <w:szCs w:val="24"/>
    </w:rPr>
  </w:style>
  <w:style w:type="paragraph" w:styleId="12">
    <w:name w:val="annotation subject"/>
    <w:basedOn w:val="5"/>
    <w:next w:val="5"/>
    <w:link w:val="21"/>
    <w:qFormat/>
    <w:uiPriority w:val="0"/>
    <w:rPr>
      <w:b/>
      <w:bCs/>
    </w:rPr>
  </w:style>
  <w:style w:type="character" w:styleId="15">
    <w:name w:val="page number"/>
    <w:basedOn w:val="14"/>
    <w:qFormat/>
    <w:uiPriority w:val="0"/>
  </w:style>
  <w:style w:type="character" w:styleId="16">
    <w:name w:val="annotation reference"/>
    <w:qFormat/>
    <w:uiPriority w:val="0"/>
    <w:rPr>
      <w:sz w:val="21"/>
      <w:szCs w:val="21"/>
    </w:rPr>
  </w:style>
  <w:style w:type="paragraph" w:styleId="17">
    <w:name w:val="List Paragraph"/>
    <w:basedOn w:val="1"/>
    <w:qFormat/>
    <w:uiPriority w:val="34"/>
    <w:pPr>
      <w:ind w:firstLine="420" w:firstLineChars="200"/>
    </w:pPr>
  </w:style>
  <w:style w:type="paragraph" w:customStyle="1" w:styleId="18">
    <w:name w:val="WPSOffice手动目录 1"/>
    <w:qFormat/>
    <w:uiPriority w:val="0"/>
    <w:rPr>
      <w:rFonts w:ascii="Times New Roman" w:hAnsi="Times New Roman" w:eastAsia="宋体" w:cs="Times New Roman"/>
      <w:lang w:val="en-US" w:eastAsia="zh-CN" w:bidi="ar-SA"/>
    </w:rPr>
  </w:style>
  <w:style w:type="paragraph" w:customStyle="1" w:styleId="19">
    <w:name w:val="WPSOffice手动目录 2"/>
    <w:qFormat/>
    <w:uiPriority w:val="0"/>
    <w:pPr>
      <w:ind w:leftChars="200"/>
    </w:pPr>
    <w:rPr>
      <w:rFonts w:ascii="Times New Roman" w:hAnsi="Times New Roman" w:eastAsia="宋体" w:cs="Times New Roman"/>
      <w:lang w:val="en-US" w:eastAsia="zh-CN" w:bidi="ar-SA"/>
    </w:rPr>
  </w:style>
  <w:style w:type="character" w:customStyle="1" w:styleId="20">
    <w:name w:val="页眉 字符"/>
    <w:link w:val="8"/>
    <w:qFormat/>
    <w:uiPriority w:val="0"/>
    <w:rPr>
      <w:rFonts w:ascii="Times New Roman" w:hAnsi="Times New Roman"/>
      <w:kern w:val="2"/>
      <w:sz w:val="18"/>
      <w:szCs w:val="18"/>
    </w:rPr>
  </w:style>
  <w:style w:type="character" w:customStyle="1" w:styleId="21">
    <w:name w:val="批注主题 字符"/>
    <w:link w:val="12"/>
    <w:qFormat/>
    <w:uiPriority w:val="0"/>
    <w:rPr>
      <w:rFonts w:ascii="Times New Roman" w:hAnsi="Times New Roman"/>
      <w:b/>
      <w:bCs/>
      <w:kern w:val="2"/>
      <w:sz w:val="21"/>
      <w:szCs w:val="24"/>
    </w:rPr>
  </w:style>
  <w:style w:type="character" w:customStyle="1" w:styleId="22">
    <w:name w:val="批注文字 字符"/>
    <w:link w:val="5"/>
    <w:qFormat/>
    <w:uiPriority w:val="0"/>
    <w:rPr>
      <w:rFonts w:ascii="Times New Roman" w:hAnsi="Times New Roman"/>
      <w:kern w:val="2"/>
      <w:sz w:val="21"/>
      <w:szCs w:val="24"/>
    </w:rPr>
  </w:style>
  <w:style w:type="paragraph" w:styleId="23">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8382</Words>
  <Characters>8864</Characters>
  <Lines>60</Lines>
  <Paragraphs>17</Paragraphs>
  <TotalTime>51</TotalTime>
  <ScaleCrop>false</ScaleCrop>
  <LinksUpToDate>false</LinksUpToDate>
  <CharactersWithSpaces>8960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2021-05-10T06:38:00Z</dcterms:created>
  <dc:creator>Administrator</dc:creator>
  <cp:lastModifiedBy>刘振江</cp:lastModifiedBy>
  <cp:lastPrinted>2021-06-08T05:41:00Z</cp:lastPrinted>
  <dcterms:modified xsi:type="dcterms:W3CDTF">2025-08-08T06:35:29Z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F5771F7E8DCB4E25A56144030ABAF95C</vt:lpwstr>
  </property>
  <property fmtid="{D5CDD505-2E9C-101B-9397-08002B2CF9AE}" pid="4" name="KSOTemplateDocerSaveRecord">
    <vt:lpwstr>eyJoZGlkIjoiZDlhYjRlM2NhOTczYzIyZDk4NTUxZjcyYzE2YTNiNDMiLCJ1c2VySWQiOiI1NDcxMDgwMjYifQ==</vt:lpwstr>
  </property>
</Properties>
</file>