
<file path=[Content_Types].xml><?xml version="1.0" encoding="utf-8"?>
<Types xmlns="http://schemas.openxmlformats.org/package/2006/content-types">
  <Default Extension="wmf" ContentType="image/x-wmf"/>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A1A00">
      <w:pPr>
        <w:jc w:val="center"/>
        <w:rPr>
          <w:rFonts w:ascii="仿宋_GB2312" w:eastAsia="仿宋_GB2312"/>
          <w:b/>
          <w:sz w:val="32"/>
          <w:szCs w:val="32"/>
        </w:rPr>
      </w:pPr>
    </w:p>
    <w:p w14:paraId="279AB707">
      <w:pPr>
        <w:jc w:val="center"/>
        <w:rPr>
          <w:rFonts w:ascii="黑体" w:eastAsia="黑体"/>
          <w:sz w:val="72"/>
          <w:szCs w:val="72"/>
        </w:rPr>
      </w:pPr>
    </w:p>
    <w:p w14:paraId="66E708A4">
      <w:pPr>
        <w:jc w:val="center"/>
        <w:rPr>
          <w:rFonts w:ascii="黑体" w:eastAsia="黑体"/>
          <w:sz w:val="72"/>
          <w:szCs w:val="72"/>
        </w:rPr>
      </w:pPr>
    </w:p>
    <w:p w14:paraId="610A5CB1">
      <w:pPr>
        <w:jc w:val="center"/>
        <w:rPr>
          <w:rFonts w:ascii="黑体" w:eastAsia="黑体"/>
          <w:sz w:val="72"/>
          <w:szCs w:val="72"/>
        </w:rPr>
      </w:pPr>
    </w:p>
    <w:p w14:paraId="27A7942F">
      <w:pPr>
        <w:jc w:val="center"/>
        <w:rPr>
          <w:rFonts w:ascii="黑体" w:eastAsia="黑体"/>
          <w:sz w:val="72"/>
          <w:szCs w:val="72"/>
        </w:rPr>
      </w:pPr>
    </w:p>
    <w:p w14:paraId="47D12B93">
      <w:pPr>
        <w:jc w:val="center"/>
        <w:rPr>
          <w:rFonts w:ascii="黑体" w:eastAsia="黑体"/>
          <w:sz w:val="72"/>
          <w:szCs w:val="72"/>
        </w:rPr>
      </w:pPr>
      <w:r>
        <w:rPr>
          <w:rFonts w:hint="eastAsia" w:ascii="黑体" w:eastAsia="黑体"/>
          <w:sz w:val="72"/>
          <w:szCs w:val="72"/>
        </w:rPr>
        <w:t>2023年度部门决算公开</w:t>
      </w:r>
    </w:p>
    <w:p w14:paraId="62B36216">
      <w:pPr>
        <w:pStyle w:val="2"/>
        <w:ind w:firstLine="1440"/>
        <w:rPr>
          <w:rFonts w:ascii="黑体" w:eastAsia="黑体"/>
          <w:sz w:val="72"/>
          <w:szCs w:val="72"/>
        </w:rPr>
      </w:pPr>
    </w:p>
    <w:p w14:paraId="6000BF38">
      <w:pPr>
        <w:jc w:val="center"/>
        <w:rPr>
          <w:rFonts w:ascii="宋体" w:hAnsi="宋体"/>
          <w:sz w:val="36"/>
          <w:szCs w:val="36"/>
        </w:rPr>
      </w:pPr>
      <w:r>
        <w:rPr>
          <w:rFonts w:hint="eastAsia" w:ascii="宋体" w:hAnsi="宋体"/>
          <w:sz w:val="36"/>
          <w:szCs w:val="36"/>
        </w:rPr>
        <w:t>单位名称：北京市实验动物管理办公室（北京市人类遗传资源管理办公室）</w:t>
      </w:r>
    </w:p>
    <w:p w14:paraId="6AEF6B5C">
      <w:pPr>
        <w:pStyle w:val="2"/>
        <w:ind w:firstLine="420"/>
        <w:jc w:val="center"/>
      </w:pPr>
    </w:p>
    <w:p w14:paraId="3D783890">
      <w:pPr>
        <w:jc w:val="center"/>
        <w:rPr>
          <w:rFonts w:ascii="黑体" w:eastAsia="黑体"/>
          <w:sz w:val="52"/>
          <w:szCs w:val="52"/>
        </w:rPr>
      </w:pPr>
    </w:p>
    <w:p w14:paraId="4BD9CFEF">
      <w:pPr>
        <w:jc w:val="center"/>
        <w:rPr>
          <w:rFonts w:ascii="黑体" w:eastAsia="黑体"/>
          <w:sz w:val="52"/>
          <w:szCs w:val="52"/>
        </w:rPr>
      </w:pPr>
    </w:p>
    <w:p w14:paraId="127196AF">
      <w:pPr>
        <w:jc w:val="center"/>
        <w:rPr>
          <w:rFonts w:ascii="黑体" w:eastAsia="黑体"/>
          <w:sz w:val="52"/>
          <w:szCs w:val="52"/>
        </w:rPr>
      </w:pPr>
    </w:p>
    <w:p w14:paraId="79A3F924">
      <w:pPr>
        <w:jc w:val="center"/>
        <w:rPr>
          <w:rFonts w:ascii="黑体" w:eastAsia="黑体"/>
          <w:sz w:val="52"/>
          <w:szCs w:val="52"/>
        </w:rPr>
      </w:pPr>
    </w:p>
    <w:p w14:paraId="3A766D73">
      <w:pPr>
        <w:jc w:val="center"/>
        <w:rPr>
          <w:rFonts w:ascii="黑体" w:eastAsia="黑体"/>
          <w:sz w:val="32"/>
          <w:szCs w:val="32"/>
        </w:rPr>
      </w:pPr>
    </w:p>
    <w:p w14:paraId="24FA480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A9250AE">
      <w:pPr>
        <w:spacing w:line="500" w:lineRule="exact"/>
        <w:ind w:firstLine="645"/>
        <w:jc w:val="center"/>
        <w:rPr>
          <w:rFonts w:ascii="宋体" w:hAnsi="宋体" w:cs="宋体"/>
          <w:b/>
          <w:bCs/>
          <w:kern w:val="0"/>
          <w:sz w:val="36"/>
          <w:szCs w:val="36"/>
        </w:rPr>
      </w:pPr>
    </w:p>
    <w:p w14:paraId="6FF09D0A">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7692296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5F40F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3B2844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6D8733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5EF4A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2B4369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26C823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59107F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74C673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57EF5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0FDE6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69D8AD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97F2E2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7DB2236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7AB74050">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7D87632F">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5D3DA826">
      <w:pPr>
        <w:tabs>
          <w:tab w:val="center" w:pos="6979"/>
        </w:tabs>
        <w:spacing w:before="156" w:beforeLines="50" w:after="156" w:afterLines="50"/>
        <w:jc w:val="center"/>
        <w:rPr>
          <w:rFonts w:ascii="宋体" w:hAnsi="宋体" w:cs="宋体"/>
          <w:b/>
          <w:bCs/>
          <w:spacing w:val="40"/>
          <w:kern w:val="0"/>
          <w:sz w:val="32"/>
          <w:szCs w:val="32"/>
        </w:rPr>
      </w:pPr>
    </w:p>
    <w:p w14:paraId="7348970C">
      <w:pPr>
        <w:tabs>
          <w:tab w:val="center" w:pos="6979"/>
        </w:tabs>
        <w:spacing w:before="156" w:beforeLines="50" w:after="156" w:afterLines="50"/>
        <w:jc w:val="center"/>
        <w:rPr>
          <w:rFonts w:ascii="宋体" w:hAnsi="宋体" w:cs="宋体"/>
          <w:b/>
          <w:bCs/>
          <w:spacing w:val="40"/>
          <w:kern w:val="0"/>
          <w:sz w:val="32"/>
          <w:szCs w:val="32"/>
        </w:rPr>
      </w:pPr>
    </w:p>
    <w:p w14:paraId="32934D79">
      <w:pPr>
        <w:tabs>
          <w:tab w:val="center" w:pos="6979"/>
        </w:tabs>
        <w:spacing w:before="156" w:beforeLines="50" w:after="156" w:afterLines="50"/>
        <w:jc w:val="center"/>
        <w:rPr>
          <w:rFonts w:ascii="宋体" w:hAnsi="宋体" w:cs="宋体"/>
          <w:b/>
          <w:bCs/>
          <w:spacing w:val="40"/>
          <w:kern w:val="0"/>
          <w:sz w:val="32"/>
          <w:szCs w:val="32"/>
        </w:rPr>
      </w:pPr>
    </w:p>
    <w:p w14:paraId="5A481656">
      <w:pPr>
        <w:tabs>
          <w:tab w:val="center" w:pos="6979"/>
        </w:tabs>
        <w:spacing w:before="156" w:beforeLines="50" w:after="156" w:afterLines="50"/>
        <w:jc w:val="center"/>
        <w:rPr>
          <w:rFonts w:ascii="宋体" w:hAnsi="宋体" w:cs="宋体"/>
          <w:b/>
          <w:bCs/>
          <w:spacing w:val="40"/>
          <w:kern w:val="0"/>
          <w:sz w:val="32"/>
          <w:szCs w:val="32"/>
        </w:rPr>
      </w:pPr>
    </w:p>
    <w:p w14:paraId="556C39B3">
      <w:pPr>
        <w:tabs>
          <w:tab w:val="center" w:pos="6979"/>
        </w:tabs>
        <w:spacing w:before="156" w:beforeLines="50" w:after="156" w:afterLines="50"/>
        <w:jc w:val="center"/>
        <w:rPr>
          <w:rFonts w:ascii="宋体" w:hAnsi="宋体" w:cs="宋体"/>
          <w:b/>
          <w:bCs/>
          <w:spacing w:val="40"/>
          <w:kern w:val="0"/>
          <w:sz w:val="32"/>
          <w:szCs w:val="32"/>
        </w:rPr>
      </w:pPr>
    </w:p>
    <w:p w14:paraId="64D08DF8">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216224C4">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316A3F2">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333B00E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775E1650">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507149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实验动物管理办公室（北京市人类遗传资源管理办公室）是中共北京市机构编制委员会批准成立的北京市科委、中关村管委会直属事业单位。主要职责为：承担人类遗传资源、实验动物日常管理与监督工作。</w:t>
      </w:r>
    </w:p>
    <w:p w14:paraId="7B600ADA">
      <w:pPr>
        <w:pStyle w:val="2"/>
        <w:ind w:firstLine="560"/>
      </w:pPr>
      <w:del w:id="0" w:author="张雨" w:date="2024-09-04T16:21:07Z">
        <w:r>
          <w:rPr>
            <w:rFonts w:hint="eastAsia" w:ascii="仿宋_GB2312" w:eastAsia="仿宋_GB2312"/>
            <w:sz w:val="28"/>
            <w:szCs w:val="28"/>
          </w:rPr>
          <w:delText>北京市实验动物管理办公室（北京市人类遗传资源管理办公室）</w:delText>
        </w:r>
      </w:del>
      <w:r>
        <w:rPr>
          <w:rFonts w:hint="eastAsia" w:ascii="仿宋_GB2312" w:eastAsia="仿宋_GB2312"/>
          <w:sz w:val="28"/>
          <w:szCs w:val="28"/>
        </w:rPr>
        <w:t>内设4个部门，分别</w:t>
      </w:r>
      <w:del w:id="1" w:author="张雨" w:date="2024-09-04T16:21:13Z">
        <w:r>
          <w:rPr>
            <w:rFonts w:hint="default" w:ascii="仿宋_GB2312" w:eastAsia="仿宋_GB2312"/>
            <w:sz w:val="28"/>
            <w:szCs w:val="28"/>
            <w:lang w:val="en-US"/>
          </w:rPr>
          <w:delText>是</w:delText>
        </w:r>
      </w:del>
      <w:ins w:id="2" w:author="张雨" w:date="2024-09-04T16:21:14Z">
        <w:r>
          <w:rPr>
            <w:rFonts w:hint="eastAsia" w:ascii="仿宋_GB2312" w:eastAsia="仿宋_GB2312"/>
            <w:sz w:val="28"/>
            <w:szCs w:val="28"/>
            <w:lang w:val="en-US" w:eastAsia="zh-CN"/>
          </w:rPr>
          <w:t>为</w:t>
        </w:r>
      </w:ins>
      <w:ins w:id="3" w:author="张雨" w:date="2024-09-04T16:21:15Z">
        <w:r>
          <w:rPr>
            <w:rFonts w:hint="eastAsia" w:ascii="仿宋_GB2312" w:eastAsia="仿宋_GB2312"/>
            <w:sz w:val="28"/>
            <w:szCs w:val="28"/>
            <w:lang w:val="en-US" w:eastAsia="zh-CN"/>
          </w:rPr>
          <w:t>：</w:t>
        </w:r>
      </w:ins>
      <w:bookmarkStart w:id="0" w:name="_GoBack"/>
      <w:bookmarkEnd w:id="0"/>
      <w:r>
        <w:rPr>
          <w:rFonts w:hint="eastAsia" w:ascii="仿宋_GB2312" w:eastAsia="仿宋_GB2312"/>
          <w:sz w:val="28"/>
          <w:szCs w:val="28"/>
        </w:rPr>
        <w:t>综合管理科、监督管理一科、监督管理二科，法制宣传科。</w:t>
      </w:r>
    </w:p>
    <w:p w14:paraId="53B8FF6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296B13D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行政编制0人，实有人数0人；事业编制26人，实有人数21人。</w:t>
      </w:r>
    </w:p>
    <w:p w14:paraId="447409BD">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96CB5C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2423.17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减少434.96万元，下降15.22%。</w:t>
      </w:r>
    </w:p>
    <w:p w14:paraId="5FB838D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900A84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2292.23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减少495.90万元，下降17.79%。</w:t>
      </w:r>
    </w:p>
    <w:p w14:paraId="46544932">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2157.23</w:t>
      </w:r>
      <w:r>
        <w:rPr>
          <w:rFonts w:hint="eastAsia" w:ascii="仿宋_GB2312" w:eastAsia="仿宋_GB2312"/>
          <w:sz w:val="28"/>
          <w:szCs w:val="28"/>
        </w:rPr>
        <w:t>万元，占收入合计的</w:t>
      </w:r>
      <w:r>
        <w:rPr>
          <w:rFonts w:ascii="仿宋_GB2312" w:eastAsia="仿宋_GB2312"/>
          <w:sz w:val="28"/>
          <w:szCs w:val="28"/>
        </w:rPr>
        <w:t>94.11</w:t>
      </w:r>
      <w:r>
        <w:rPr>
          <w:rFonts w:hint="eastAsia" w:ascii="仿宋_GB2312" w:eastAsia="仿宋_GB2312"/>
          <w:sz w:val="28"/>
          <w:szCs w:val="28"/>
        </w:rPr>
        <w:t>%。其中：一般公共预算财政拨款收入</w:t>
      </w:r>
      <w:r>
        <w:rPr>
          <w:rFonts w:ascii="仿宋_GB2312" w:eastAsia="仿宋_GB2312"/>
          <w:sz w:val="28"/>
          <w:szCs w:val="28"/>
        </w:rPr>
        <w:t>2157.23</w:t>
      </w:r>
      <w:r>
        <w:rPr>
          <w:rFonts w:hint="eastAsia" w:ascii="仿宋_GB2312" w:eastAsia="仿宋_GB2312"/>
          <w:sz w:val="28"/>
          <w:szCs w:val="28"/>
        </w:rPr>
        <w:t>万元，占收入合计的</w:t>
      </w:r>
      <w:r>
        <w:rPr>
          <w:rFonts w:ascii="仿宋_GB2312" w:eastAsia="仿宋_GB2312"/>
          <w:sz w:val="28"/>
          <w:szCs w:val="28"/>
        </w:rPr>
        <w:t>94.11</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B2723A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9E8D88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135</w:t>
      </w:r>
      <w:r>
        <w:rPr>
          <w:rFonts w:hint="eastAsia" w:ascii="仿宋_GB2312" w:eastAsia="仿宋_GB2312"/>
          <w:sz w:val="28"/>
          <w:szCs w:val="28"/>
        </w:rPr>
        <w:t>.00万元，占收入合计的</w:t>
      </w:r>
      <w:r>
        <w:rPr>
          <w:rFonts w:ascii="仿宋_GB2312" w:eastAsia="仿宋_GB2312"/>
          <w:sz w:val="28"/>
          <w:szCs w:val="28"/>
        </w:rPr>
        <w:t>5.88</w:t>
      </w:r>
      <w:r>
        <w:rPr>
          <w:rFonts w:hint="eastAsia" w:ascii="仿宋_GB2312" w:eastAsia="仿宋_GB2312"/>
          <w:sz w:val="28"/>
          <w:szCs w:val="28"/>
        </w:rPr>
        <w:t>%；</w:t>
      </w:r>
    </w:p>
    <w:p w14:paraId="3E0466A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800EB6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24284CE">
      <w:pPr>
        <w:tabs>
          <w:tab w:val="center" w:pos="6979"/>
        </w:tabs>
        <w:spacing w:line="580" w:lineRule="exact"/>
        <w:ind w:firstLine="560" w:firstLineChars="200"/>
        <w:rPr>
          <w:rFonts w:ascii="仿宋_GB2312" w:eastAsia="仿宋_GB2312" w:cs="Droid Sans"/>
          <w:color w:val="000000"/>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DB6AD22">
      <w:pPr>
        <w:pStyle w:val="3"/>
        <w:jc w:val="center"/>
      </w:pPr>
      <w:r>
        <w:rPr>
          <w:rFonts w:hint="eastAsia" w:ascii="仿宋_GB2312" w:eastAsia="仿宋_GB2312"/>
          <w:color w:val="000000"/>
          <w:sz w:val="32"/>
        </w:rPr>
        <w:t>图1：收入决算</w:t>
      </w:r>
    </w:p>
    <w:p w14:paraId="6A1DA074">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eastAsia"/>
        </w:rPr>
        <w:drawing>
          <wp:inline distT="0" distB="0" distL="114300" distR="114300">
            <wp:extent cx="4408805" cy="2477770"/>
            <wp:effectExtent l="4445" t="5080" r="6350" b="635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B0B5D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BFA29A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1918.29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减少269.21万元，下降12.31%，其中：基本支出</w:t>
      </w:r>
      <w:r>
        <w:rPr>
          <w:rFonts w:ascii="仿宋_GB2312" w:eastAsia="仿宋_GB2312"/>
          <w:sz w:val="28"/>
          <w:szCs w:val="28"/>
        </w:rPr>
        <w:t>695.7</w:t>
      </w:r>
      <w:r>
        <w:rPr>
          <w:rFonts w:hint="eastAsia" w:ascii="仿宋_GB2312" w:eastAsia="仿宋_GB2312"/>
          <w:sz w:val="28"/>
          <w:szCs w:val="28"/>
        </w:rPr>
        <w:t>0万元，占支出合计的</w:t>
      </w:r>
      <w:r>
        <w:rPr>
          <w:rFonts w:ascii="仿宋_GB2312" w:eastAsia="仿宋_GB2312"/>
          <w:sz w:val="28"/>
          <w:szCs w:val="28"/>
        </w:rPr>
        <w:t>36.26</w:t>
      </w:r>
      <w:r>
        <w:rPr>
          <w:rFonts w:hint="eastAsia" w:ascii="仿宋_GB2312" w:eastAsia="仿宋_GB2312"/>
          <w:sz w:val="28"/>
          <w:szCs w:val="28"/>
        </w:rPr>
        <w:t>%；项目支出</w:t>
      </w:r>
      <w:r>
        <w:rPr>
          <w:rFonts w:ascii="仿宋_GB2312" w:eastAsia="仿宋_GB2312"/>
          <w:sz w:val="28"/>
          <w:szCs w:val="28"/>
        </w:rPr>
        <w:t>1222.59</w:t>
      </w:r>
      <w:r>
        <w:rPr>
          <w:rFonts w:hint="eastAsia" w:ascii="仿宋_GB2312" w:eastAsia="仿宋_GB2312"/>
          <w:sz w:val="28"/>
          <w:szCs w:val="28"/>
        </w:rPr>
        <w:t>万元，占支出合计的</w:t>
      </w:r>
      <w:r>
        <w:rPr>
          <w:rFonts w:ascii="仿宋_GB2312" w:eastAsia="仿宋_GB2312"/>
          <w:sz w:val="28"/>
          <w:szCs w:val="28"/>
        </w:rPr>
        <w:t>63.73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40F538C5">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99455B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drawing>
          <wp:inline distT="0" distB="0" distL="114300" distR="114300">
            <wp:extent cx="4572000" cy="2743200"/>
            <wp:effectExtent l="4445" t="4445" r="8255" b="8255"/>
            <wp:docPr id="4"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178EB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A0C69E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2157.23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45.10万元，增长2.14%。主要原因：</w:t>
      </w:r>
      <w:r>
        <w:rPr>
          <w:rFonts w:hint="eastAsia" w:ascii="仿宋_GB2312" w:hAnsi="仿宋_GB2312" w:eastAsia="仿宋_GB2312" w:cs="仿宋_GB2312"/>
          <w:sz w:val="28"/>
          <w:szCs w:val="28"/>
        </w:rPr>
        <w:t>由于人员变动等因素，增加相关经费支出。</w:t>
      </w:r>
    </w:p>
    <w:p w14:paraId="7DC48A9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8A399C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52D4AFF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1717.91</w:t>
      </w:r>
      <w:r>
        <w:rPr>
          <w:rFonts w:hint="eastAsia" w:ascii="仿宋_GB2312" w:eastAsia="仿宋_GB2312"/>
          <w:sz w:val="28"/>
          <w:szCs w:val="28"/>
        </w:rPr>
        <w:t>万元，主要用于以下方面（按大类）：科学技术支出1689.36万元，占本年财政拨款支出98.34%；社会保障和就业支出28.55万元，占本年财政拨款支出1.66%。</w:t>
      </w:r>
    </w:p>
    <w:p w14:paraId="51C8381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22D321AC">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1、“教育支出”（类）2023年度决算0万元，比2023年度年初预算减少0.10万元，下降100</w:t>
      </w:r>
      <w:r>
        <w:rPr>
          <w:rFonts w:ascii="仿宋_GB2312" w:eastAsia="仿宋_GB2312"/>
          <w:sz w:val="28"/>
          <w:szCs w:val="28"/>
        </w:rPr>
        <w:t>.</w:t>
      </w:r>
      <w:r>
        <w:rPr>
          <w:rFonts w:hint="eastAsia" w:ascii="仿宋_GB2312" w:eastAsia="仿宋_GB2312"/>
          <w:sz w:val="28"/>
          <w:szCs w:val="28"/>
        </w:rPr>
        <w:t>00%。其中：根据工作安排，培训活动调整培训方式，减少培训经费支出。</w:t>
      </w:r>
    </w:p>
    <w:p w14:paraId="6E80F8DE">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“进修及培训”（款）2023年度决算0万元，比2023年年初预算减少0.10万元，下降100.00%。主要原因：根据工作安排，培训活动调整培训方式，减少培训经费支出。</w:t>
      </w:r>
    </w:p>
    <w:p w14:paraId="57DCA9EE">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“科学技术支出”(类)2023年度决算1689.36万元，比2023年度年初预算减少433.18万元，下降21.41%。其中：根据工作安排，调整实验动物人类遗传资源管理工作经费、实验动物质量与安全工作经费等项目支出。</w:t>
      </w:r>
    </w:p>
    <w:p w14:paraId="6E1E80BB">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“科学技术管理事务”（款）2023年度决算881.72万元，比2023年度年初预算减少86.24万元，下降10.81%。主要原因：由于人员变动等因素，减少相关经费支出。</w:t>
      </w:r>
    </w:p>
    <w:p w14:paraId="721ED5F3">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“科技条件与服务”（款）2023年度决算807.64万元，比2023年度年初预算减少326.26万元，下降28.77%。主要原因：根据工作安排，调整实验动物人类遗传资源管理工作经费、实验动物质量与安全工作经费等项目支出。</w:t>
      </w:r>
    </w:p>
    <w:p w14:paraId="561008E0">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3、“社会保障和就业支出”（类）2023年度决算28.55万元，比2023年度年初预算减少6.05万元，减少17.49%。其中：</w:t>
      </w:r>
    </w:p>
    <w:p w14:paraId="55317679">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“行政事业单位养老支出”（款）2023年度决算28.55万元，比2023年度年初预算减少6.05万元，减少17.49%。主要原因是：由于人员变动等因素，减少相关经费支出。</w:t>
      </w:r>
    </w:p>
    <w:p w14:paraId="19664B74">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16BE45A">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34D0820E">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11E5096">
      <w:pPr>
        <w:spacing w:line="580" w:lineRule="exact"/>
        <w:ind w:firstLine="548" w:firstLineChars="196"/>
        <w:rPr>
          <w:rFonts w:ascii="仿宋_GB2312" w:eastAsia="仿宋_GB2312"/>
          <w:sz w:val="28"/>
          <w:szCs w:val="28"/>
        </w:rPr>
      </w:pPr>
      <w:r>
        <w:rPr>
          <w:rFonts w:hint="eastAsia" w:ascii="仿宋_GB2312" w:eastAsia="仿宋_GB2312"/>
          <w:sz w:val="28"/>
          <w:szCs w:val="28"/>
        </w:rPr>
        <w:t>2023年度国有资本经营预算财政拨款收入总计0万元，国有资本经营预算财政拨款支出总计0万元。</w:t>
      </w:r>
    </w:p>
    <w:p w14:paraId="56B2E963">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55B109E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695.7</w:t>
      </w:r>
      <w:r>
        <w:rPr>
          <w:rFonts w:hint="eastAsia" w:ascii="仿宋_GB2312" w:eastAsia="仿宋_GB2312"/>
          <w:sz w:val="28"/>
          <w:szCs w:val="28"/>
        </w:rPr>
        <w:t>0万元，使用政府性基金财政拨款安排基本支出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12667D7">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4B4E585B">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9D058C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本年度无此项支出。</w:t>
      </w:r>
    </w:p>
    <w:p w14:paraId="1FA98CDD">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0850244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2023年度使用财政拨款安排的基本支出中的日常公用经费支出，合计53.99万元，比上年增加19.91万元，增加原因：</w:t>
      </w:r>
      <w:r>
        <w:rPr>
          <w:rFonts w:hint="eastAsia" w:ascii="仿宋_GB2312" w:hAnsi="仿宋_GB2312" w:eastAsia="仿宋_GB2312" w:cs="仿宋_GB2312"/>
          <w:sz w:val="28"/>
          <w:szCs w:val="28"/>
        </w:rPr>
        <w:t>各项工作恢复常态，导致</w:t>
      </w:r>
      <w:r>
        <w:rPr>
          <w:rFonts w:hint="eastAsia" w:ascii="仿宋_GB2312" w:eastAsia="仿宋_GB2312"/>
          <w:sz w:val="28"/>
          <w:szCs w:val="28"/>
        </w:rPr>
        <w:t>日常公用经费</w:t>
      </w:r>
      <w:r>
        <w:rPr>
          <w:rFonts w:hint="eastAsia" w:ascii="仿宋_GB2312" w:hAnsi="仿宋_GB2312" w:eastAsia="仿宋_GB2312" w:cs="仿宋_GB2312"/>
          <w:sz w:val="28"/>
          <w:szCs w:val="28"/>
        </w:rPr>
        <w:t>支出相应增长。</w:t>
      </w:r>
    </w:p>
    <w:p w14:paraId="6512B5DD">
      <w:pPr>
        <w:ind w:left="540"/>
        <w:rPr>
          <w:rFonts w:ascii="黑体" w:eastAsia="黑体"/>
          <w:sz w:val="28"/>
          <w:szCs w:val="28"/>
        </w:rPr>
      </w:pPr>
      <w:r>
        <w:rPr>
          <w:rFonts w:hint="eastAsia" w:ascii="黑体" w:eastAsia="黑体"/>
          <w:sz w:val="28"/>
          <w:szCs w:val="28"/>
        </w:rPr>
        <w:t>三、政府采购支出情况</w:t>
      </w:r>
    </w:p>
    <w:p w14:paraId="5B6A2044">
      <w:pPr>
        <w:ind w:firstLine="560" w:firstLineChars="200"/>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833.01</w:t>
      </w:r>
      <w:r>
        <w:rPr>
          <w:rFonts w:hint="eastAsia" w:ascii="仿宋_GB2312" w:eastAsia="仿宋_GB2312"/>
          <w:sz w:val="28"/>
          <w:szCs w:val="28"/>
        </w:rPr>
        <w:t>万元，其中：政府采购货物支出</w:t>
      </w:r>
      <w:r>
        <w:rPr>
          <w:rFonts w:ascii="仿宋_GB2312" w:eastAsia="仿宋_GB2312"/>
          <w:sz w:val="28"/>
          <w:szCs w:val="28"/>
        </w:rPr>
        <w:t>798.33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34.68</w:t>
      </w:r>
      <w:r>
        <w:rPr>
          <w:rFonts w:hint="eastAsia" w:ascii="仿宋_GB2312" w:eastAsia="仿宋_GB2312"/>
          <w:sz w:val="28"/>
          <w:szCs w:val="28"/>
        </w:rPr>
        <w:t>万元。授予中小企业合同金额</w:t>
      </w:r>
      <w:r>
        <w:rPr>
          <w:rFonts w:ascii="仿宋_GB2312" w:eastAsia="仿宋_GB2312"/>
          <w:sz w:val="28"/>
          <w:szCs w:val="28"/>
        </w:rPr>
        <w:t>667.01</w:t>
      </w:r>
      <w:r>
        <w:rPr>
          <w:rFonts w:hint="eastAsia" w:ascii="仿宋_GB2312" w:eastAsia="仿宋_GB2312"/>
          <w:sz w:val="28"/>
          <w:szCs w:val="28"/>
        </w:rPr>
        <w:t>万元，占政府采购支出总额的</w:t>
      </w:r>
      <w:r>
        <w:rPr>
          <w:rFonts w:ascii="仿宋_GB2312" w:eastAsia="仿宋_GB2312"/>
          <w:sz w:val="28"/>
          <w:szCs w:val="28"/>
        </w:rPr>
        <w:t>80.07</w:t>
      </w:r>
      <w:r>
        <w:rPr>
          <w:rFonts w:hint="eastAsia" w:ascii="仿宋_GB2312" w:eastAsia="仿宋_GB2312"/>
          <w:sz w:val="28"/>
          <w:szCs w:val="28"/>
        </w:rPr>
        <w:t>%，其中：授予小微企业合同金额</w:t>
      </w:r>
      <w:r>
        <w:rPr>
          <w:rFonts w:ascii="仿宋_GB2312" w:eastAsia="仿宋_GB2312"/>
          <w:sz w:val="28"/>
          <w:szCs w:val="28"/>
        </w:rPr>
        <w:t>667.01</w:t>
      </w:r>
      <w:r>
        <w:rPr>
          <w:rFonts w:hint="eastAsia" w:ascii="仿宋_GB2312" w:eastAsia="仿宋_GB2312"/>
          <w:sz w:val="28"/>
          <w:szCs w:val="28"/>
        </w:rPr>
        <w:t>万元，占政府采购支出总额的</w:t>
      </w:r>
      <w:r>
        <w:rPr>
          <w:rFonts w:ascii="仿宋_GB2312" w:eastAsia="仿宋_GB2312"/>
          <w:sz w:val="28"/>
          <w:szCs w:val="28"/>
        </w:rPr>
        <w:t>80.07</w:t>
      </w:r>
      <w:r>
        <w:rPr>
          <w:rFonts w:hint="eastAsia" w:ascii="仿宋_GB2312" w:eastAsia="仿宋_GB2312"/>
          <w:sz w:val="28"/>
          <w:szCs w:val="28"/>
        </w:rPr>
        <w:t>%。</w:t>
      </w:r>
    </w:p>
    <w:p w14:paraId="40A8375B">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510007C9">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ascii="仿宋_GB2312" w:eastAsia="仿宋_GB2312"/>
          <w:sz w:val="28"/>
          <w:szCs w:val="28"/>
        </w:rPr>
        <w:t>0</w:t>
      </w:r>
      <w:r>
        <w:rPr>
          <w:rFonts w:hint="eastAsia" w:ascii="仿宋_GB2312" w:eastAsia="仿宋_GB2312"/>
          <w:sz w:val="28"/>
          <w:szCs w:val="28"/>
        </w:rPr>
        <w:t>台，共计</w:t>
      </w:r>
      <w:r>
        <w:rPr>
          <w:rFonts w:ascii="仿宋_GB2312" w:eastAsia="仿宋_GB2312"/>
          <w:sz w:val="28"/>
          <w:szCs w:val="28"/>
        </w:rPr>
        <w:t>0</w:t>
      </w:r>
      <w:r>
        <w:rPr>
          <w:rFonts w:hint="eastAsia" w:ascii="仿宋_GB2312" w:eastAsia="仿宋_GB2312"/>
          <w:sz w:val="28"/>
          <w:szCs w:val="28"/>
        </w:rPr>
        <w:t>万元；新购置单位价值100万元（含）以上的设备</w:t>
      </w:r>
      <w:r>
        <w:rPr>
          <w:rFonts w:ascii="仿宋_GB2312" w:eastAsia="仿宋_GB2312"/>
          <w:sz w:val="28"/>
          <w:szCs w:val="28"/>
        </w:rPr>
        <w:t>0</w:t>
      </w:r>
      <w:r>
        <w:rPr>
          <w:rFonts w:hint="eastAsia" w:ascii="仿宋_GB2312" w:eastAsia="仿宋_GB2312"/>
          <w:sz w:val="28"/>
          <w:szCs w:val="28"/>
        </w:rPr>
        <w:t>台（套），共计</w:t>
      </w:r>
      <w:r>
        <w:rPr>
          <w:rFonts w:ascii="仿宋_GB2312" w:eastAsia="仿宋_GB2312"/>
          <w:sz w:val="28"/>
          <w:szCs w:val="28"/>
        </w:rPr>
        <w:t>0</w:t>
      </w:r>
      <w:r>
        <w:rPr>
          <w:rFonts w:hint="eastAsia" w:ascii="仿宋_GB2312" w:eastAsia="仿宋_GB2312"/>
          <w:sz w:val="28"/>
          <w:szCs w:val="28"/>
        </w:rPr>
        <w:t>万元。截至12月31日，中心共有车辆</w:t>
      </w:r>
      <w:r>
        <w:rPr>
          <w:rFonts w:ascii="仿宋_GB2312" w:eastAsia="仿宋_GB2312"/>
          <w:sz w:val="28"/>
          <w:szCs w:val="28"/>
        </w:rPr>
        <w:t>0</w:t>
      </w:r>
      <w:r>
        <w:rPr>
          <w:rFonts w:hint="eastAsia" w:ascii="仿宋_GB2312" w:eastAsia="仿宋_GB2312"/>
          <w:sz w:val="28"/>
          <w:szCs w:val="28"/>
        </w:rPr>
        <w:t>台，共计</w:t>
      </w:r>
      <w:r>
        <w:rPr>
          <w:rFonts w:ascii="仿宋_GB2312" w:eastAsia="仿宋_GB2312"/>
          <w:sz w:val="28"/>
          <w:szCs w:val="28"/>
        </w:rPr>
        <w:t>0</w:t>
      </w:r>
      <w:r>
        <w:rPr>
          <w:rFonts w:hint="eastAsia" w:ascii="仿宋_GB2312" w:eastAsia="仿宋_GB2312"/>
          <w:sz w:val="28"/>
          <w:szCs w:val="28"/>
        </w:rPr>
        <w:t>万元；单位价值100万元（含）以上的设备</w:t>
      </w:r>
      <w:r>
        <w:rPr>
          <w:rFonts w:ascii="仿宋_GB2312" w:eastAsia="仿宋_GB2312"/>
          <w:sz w:val="28"/>
          <w:szCs w:val="28"/>
        </w:rPr>
        <w:t>0</w:t>
      </w:r>
      <w:r>
        <w:rPr>
          <w:rFonts w:hint="eastAsia" w:ascii="仿宋_GB2312" w:eastAsia="仿宋_GB2312"/>
          <w:sz w:val="28"/>
          <w:szCs w:val="28"/>
        </w:rPr>
        <w:t>台（套），共计</w:t>
      </w:r>
      <w:r>
        <w:rPr>
          <w:rFonts w:ascii="仿宋_GB2312" w:eastAsia="仿宋_GB2312"/>
          <w:sz w:val="28"/>
          <w:szCs w:val="28"/>
        </w:rPr>
        <w:t>0</w:t>
      </w:r>
      <w:r>
        <w:rPr>
          <w:rFonts w:hint="eastAsia" w:ascii="仿宋_GB2312" w:eastAsia="仿宋_GB2312"/>
          <w:sz w:val="28"/>
          <w:szCs w:val="28"/>
        </w:rPr>
        <w:t>万元。</w:t>
      </w:r>
    </w:p>
    <w:p w14:paraId="29AD671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E219B8F">
      <w:pPr>
        <w:ind w:firstLine="560" w:firstLineChars="200"/>
        <w:jc w:val="left"/>
        <w:rPr>
          <w:rFonts w:ascii="黑体" w:eastAsia="黑体"/>
          <w:sz w:val="28"/>
          <w:szCs w:val="28"/>
        </w:rPr>
      </w:pPr>
      <w:r>
        <w:rPr>
          <w:rFonts w:hint="eastAsia" w:ascii="仿宋_GB2312" w:eastAsia="仿宋_GB2312"/>
          <w:sz w:val="28"/>
          <w:szCs w:val="28"/>
        </w:rPr>
        <w:t>本单位不属于政府购买服务购买主体。</w:t>
      </w:r>
    </w:p>
    <w:p w14:paraId="29A0660C">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7D1E7D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C500610">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448CC4B">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D3DE5E7">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36496D2">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B2594BC">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59EF246">
      <w:pPr>
        <w:ind w:firstLine="560" w:firstLineChars="200"/>
        <w:rPr>
          <w:rFonts w:ascii="仿宋_GB2312" w:eastAsia="仿宋_GB2312"/>
          <w:sz w:val="28"/>
          <w:szCs w:val="28"/>
        </w:rPr>
      </w:pPr>
      <w:r>
        <w:rPr>
          <w:rFonts w:hint="eastAsia" w:ascii="仿宋_GB2312" w:eastAsia="仿宋_GB2312"/>
          <w:sz w:val="28"/>
          <w:szCs w:val="28"/>
        </w:rPr>
        <w:t>7.支出功能分类项级科目名词解释</w:t>
      </w:r>
    </w:p>
    <w:p w14:paraId="186FE139">
      <w:pPr>
        <w:ind w:firstLine="560" w:firstLineChars="200"/>
        <w:rPr>
          <w:rFonts w:ascii="仿宋_GB2312" w:eastAsia="仿宋_GB2312"/>
          <w:sz w:val="28"/>
          <w:szCs w:val="28"/>
        </w:rPr>
      </w:pPr>
      <w:r>
        <w:rPr>
          <w:rFonts w:hint="eastAsia" w:ascii="仿宋_GB2312" w:eastAsia="仿宋_GB2312"/>
          <w:sz w:val="28"/>
          <w:szCs w:val="28"/>
        </w:rPr>
        <w:t>（1）教育支出（类）进修及培训（款）培训支出（项）（2050803）：反映各部门安排的用于培训的支出。教育部门的师资培训，党校、行政学院等专业干部教育机构的支出，以及退役士兵、转业士官的培训支出，不在本科目反映。</w:t>
      </w:r>
    </w:p>
    <w:p w14:paraId="4080A85B">
      <w:pPr>
        <w:ind w:firstLine="560" w:firstLineChars="200"/>
        <w:rPr>
          <w:rFonts w:ascii="仿宋_GB2312" w:eastAsia="仿宋_GB2312"/>
          <w:sz w:val="28"/>
          <w:szCs w:val="28"/>
        </w:rPr>
      </w:pPr>
      <w:r>
        <w:rPr>
          <w:rFonts w:hint="eastAsia" w:ascii="仿宋_GB2312" w:eastAsia="仿宋_GB2312"/>
          <w:sz w:val="28"/>
          <w:szCs w:val="28"/>
        </w:rPr>
        <w:t>（2）科学技术支出（类）科学技术管理事务（款）行政运行（项）（2060101）：反映行政单位（包括实行公务员管理的事业单位）的基本支出。</w:t>
      </w:r>
    </w:p>
    <w:p w14:paraId="7F0F9FB9">
      <w:pPr>
        <w:ind w:firstLine="560" w:firstLineChars="200"/>
        <w:rPr>
          <w:rFonts w:ascii="仿宋_GB2312" w:eastAsia="仿宋_GB2312"/>
          <w:sz w:val="28"/>
          <w:szCs w:val="28"/>
        </w:rPr>
      </w:pPr>
      <w:r>
        <w:rPr>
          <w:rFonts w:hint="eastAsia" w:ascii="仿宋_GB2312" w:eastAsia="仿宋_GB2312"/>
          <w:sz w:val="28"/>
          <w:szCs w:val="28"/>
        </w:rPr>
        <w:t>（3）科学技术支出（类）科技条件与服务（款）科技条件专项（项）（2060503）：反映国家用于完善科技条件的支出，包括科技文献信息、网络环境支撑等科技条件专项支出等。</w:t>
      </w:r>
    </w:p>
    <w:p w14:paraId="00F7E53E">
      <w:pPr>
        <w:ind w:firstLine="560" w:firstLineChars="200"/>
        <w:rPr>
          <w:rFonts w:ascii="仿宋_GB2312" w:eastAsia="仿宋_GB2312"/>
          <w:sz w:val="28"/>
          <w:szCs w:val="28"/>
        </w:rPr>
      </w:pPr>
      <w:r>
        <w:rPr>
          <w:rFonts w:hint="eastAsia" w:ascii="仿宋_GB2312" w:eastAsia="仿宋_GB2312"/>
          <w:sz w:val="28"/>
          <w:szCs w:val="28"/>
        </w:rPr>
        <w:t>（4）社会保障和就业支出（类）行政事业单位养老支出（款）行政单位离退休（项）（2080501）：反映行政单位（包括实行公务员管理的事业单位）开支的离退休经费。</w:t>
      </w:r>
    </w:p>
    <w:p w14:paraId="742A3DA0">
      <w:pPr>
        <w:ind w:firstLine="560" w:firstLineChars="200"/>
        <w:rPr>
          <w:rFonts w:ascii="仿宋_GB2312" w:eastAsia="仿宋_GB2312"/>
          <w:sz w:val="28"/>
          <w:szCs w:val="28"/>
        </w:rPr>
      </w:pPr>
      <w:r>
        <w:rPr>
          <w:rFonts w:hint="eastAsia" w:ascii="仿宋_GB2312" w:eastAsia="仿宋_GB2312"/>
          <w:sz w:val="28"/>
          <w:szCs w:val="28"/>
        </w:rPr>
        <w:t>（5）社会保障和就业支出（类）行政事业单位养老支出（款）机关事业单位职业年金缴费支出（项）（2080506）：反映机关事业单位实施养老保险制度由单位实际缴纳的职业年金支出。</w:t>
      </w:r>
    </w:p>
    <w:p w14:paraId="5D716899">
      <w:pPr>
        <w:rPr>
          <w:rFonts w:ascii="仿宋_GB2312" w:eastAsia="仿宋_GB2312"/>
          <w:sz w:val="28"/>
          <w:szCs w:val="28"/>
        </w:rPr>
      </w:pPr>
    </w:p>
    <w:p w14:paraId="59E4F194">
      <w:pPr>
        <w:pStyle w:val="2"/>
        <w:ind w:firstLine="560"/>
        <w:rPr>
          <w:rFonts w:ascii="仿宋_GB2312" w:eastAsia="仿宋_GB2312"/>
          <w:sz w:val="28"/>
          <w:szCs w:val="28"/>
        </w:rPr>
      </w:pPr>
    </w:p>
    <w:p w14:paraId="39123D89">
      <w:pPr>
        <w:pStyle w:val="2"/>
        <w:ind w:firstLine="560"/>
        <w:rPr>
          <w:rFonts w:ascii="仿宋_GB2312" w:eastAsia="仿宋_GB2312"/>
          <w:sz w:val="28"/>
          <w:szCs w:val="28"/>
        </w:rPr>
      </w:pPr>
    </w:p>
    <w:p w14:paraId="667A0D5E">
      <w:pPr>
        <w:ind w:firstLine="632" w:firstLineChars="200"/>
        <w:rPr>
          <w:rFonts w:ascii="仿宋_GB2312" w:eastAsia="仿宋_GB2312"/>
          <w:b/>
          <w:color w:val="000000"/>
          <w:spacing w:val="-2"/>
          <w:sz w:val="32"/>
          <w:szCs w:val="32"/>
        </w:rPr>
      </w:pPr>
    </w:p>
    <w:p w14:paraId="3ADA64FA">
      <w:pPr>
        <w:ind w:firstLine="640" w:firstLineChars="200"/>
        <w:jc w:val="center"/>
        <w:rPr>
          <w:rFonts w:ascii="黑体" w:eastAsia="黑体"/>
          <w:sz w:val="32"/>
          <w:szCs w:val="32"/>
        </w:rPr>
      </w:pPr>
    </w:p>
    <w:p w14:paraId="2E7C390E">
      <w:pPr>
        <w:ind w:firstLine="640" w:firstLineChars="200"/>
        <w:jc w:val="center"/>
        <w:rPr>
          <w:rFonts w:ascii="黑体" w:eastAsia="黑体"/>
          <w:sz w:val="32"/>
          <w:szCs w:val="32"/>
        </w:rPr>
      </w:pPr>
    </w:p>
    <w:p w14:paraId="07E7A94E">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62C2A65A">
      <w:pPr>
        <w:ind w:firstLine="560" w:firstLineChars="200"/>
        <w:rPr>
          <w:rFonts w:ascii="黑体" w:eastAsia="黑体"/>
          <w:sz w:val="28"/>
          <w:szCs w:val="28"/>
          <w:highlight w:val="yellow"/>
        </w:rPr>
      </w:pPr>
    </w:p>
    <w:p w14:paraId="0DEFB0EF">
      <w:pPr>
        <w:ind w:firstLine="560" w:firstLineChars="200"/>
        <w:rPr>
          <w:rFonts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62F72AB2">
      <w:pPr>
        <w:spacing w:line="480" w:lineRule="exact"/>
        <w:ind w:firstLine="560"/>
        <w:rPr>
          <w:rFonts w:ascii="黑体" w:eastAsia="黑体"/>
          <w:sz w:val="28"/>
          <w:szCs w:val="28"/>
        </w:rPr>
      </w:pPr>
    </w:p>
    <w:p w14:paraId="7937FDDB">
      <w:pPr>
        <w:pStyle w:val="3"/>
        <w:ind w:firstLine="560"/>
      </w:pPr>
    </w:p>
    <w:p w14:paraId="69ED3DF6"/>
    <w:p w14:paraId="4F9DF8B8">
      <w:pPr>
        <w:pStyle w:val="3"/>
      </w:pPr>
    </w:p>
    <w:p w14:paraId="305F4138"/>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66418">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14:paraId="5AC3553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4AC11">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152FF5C9">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80D80">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0F9B85CF">
    <w:pPr>
      <w:pStyle w:val="8"/>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雨">
    <w15:presenceInfo w15:providerId="WPS Office" w15:userId="2428632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E1NDFlZGIwMTcyZjg1YjkxMmFiMjYwZTYxMm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4210"/>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279F9"/>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1652"/>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C7E90"/>
    <w:rsid w:val="005D10B9"/>
    <w:rsid w:val="005D18DA"/>
    <w:rsid w:val="005D37D3"/>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927"/>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3CE2"/>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499F"/>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4674"/>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4C2BB8"/>
    <w:rsid w:val="079004AC"/>
    <w:rsid w:val="0BA148CA"/>
    <w:rsid w:val="0DD136FE"/>
    <w:rsid w:val="0F8E2C57"/>
    <w:rsid w:val="1059665E"/>
    <w:rsid w:val="10AC13BA"/>
    <w:rsid w:val="139F4C0D"/>
    <w:rsid w:val="1AEC0734"/>
    <w:rsid w:val="1DEF20B0"/>
    <w:rsid w:val="214243FA"/>
    <w:rsid w:val="21AD613C"/>
    <w:rsid w:val="257A14F5"/>
    <w:rsid w:val="27196C26"/>
    <w:rsid w:val="29EF086F"/>
    <w:rsid w:val="2EFFE297"/>
    <w:rsid w:val="301437CA"/>
    <w:rsid w:val="349D1F0A"/>
    <w:rsid w:val="34DD0473"/>
    <w:rsid w:val="35D94F2E"/>
    <w:rsid w:val="433E495C"/>
    <w:rsid w:val="4AC27CB3"/>
    <w:rsid w:val="4BF72BEF"/>
    <w:rsid w:val="51DB3C59"/>
    <w:rsid w:val="550C0952"/>
    <w:rsid w:val="55762E42"/>
    <w:rsid w:val="57A7B272"/>
    <w:rsid w:val="58470068"/>
    <w:rsid w:val="58CF5261"/>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autoRedefine/>
    <w:qFormat/>
    <w:uiPriority w:val="0"/>
    <w:pPr>
      <w:ind w:firstLine="645"/>
    </w:pPr>
    <w:rPr>
      <w:rFonts w:ascii="仿宋_GB2312" w:hAnsi="Calibri" w:eastAsia="仿宋_GB2312"/>
      <w:sz w:val="32"/>
      <w:szCs w:val="32"/>
    </w:rPr>
  </w:style>
  <w:style w:type="paragraph" w:styleId="6">
    <w:name w:val="Date"/>
    <w:basedOn w:val="1"/>
    <w:next w:val="1"/>
    <w:autoRedefine/>
    <w:qFormat/>
    <w:uiPriority w:val="0"/>
    <w:pPr>
      <w:ind w:left="100" w:leftChars="2500"/>
    </w:pPr>
  </w:style>
  <w:style w:type="paragraph" w:styleId="7">
    <w:name w:val="Balloon Text"/>
    <w:basedOn w:val="1"/>
    <w:autoRedefine/>
    <w:semiHidden/>
    <w:qFormat/>
    <w:uiPriority w:val="0"/>
    <w:rPr>
      <w:sz w:val="18"/>
      <w:szCs w:val="18"/>
    </w:rPr>
  </w:style>
  <w:style w:type="paragraph" w:styleId="8">
    <w:name w:val="footer"/>
    <w:basedOn w:val="1"/>
    <w:link w:val="16"/>
    <w:autoRedefine/>
    <w:qFormat/>
    <w:uiPriority w:val="0"/>
    <w:pPr>
      <w:tabs>
        <w:tab w:val="center" w:pos="4153"/>
        <w:tab w:val="right" w:pos="8306"/>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3">
    <w:name w:val="Strong"/>
    <w:autoRedefine/>
    <w:qFormat/>
    <w:uiPriority w:val="0"/>
    <w:rPr>
      <w:b/>
    </w:rPr>
  </w:style>
  <w:style w:type="character" w:styleId="14">
    <w:name w:val="page number"/>
    <w:autoRedefine/>
    <w:qFormat/>
    <w:uiPriority w:val="0"/>
  </w:style>
  <w:style w:type="character" w:styleId="15">
    <w:name w:val="annotation reference"/>
    <w:basedOn w:val="12"/>
    <w:uiPriority w:val="0"/>
    <w:rPr>
      <w:sz w:val="21"/>
      <w:szCs w:val="21"/>
    </w:rPr>
  </w:style>
  <w:style w:type="character" w:customStyle="1" w:styleId="16">
    <w:name w:val="页脚 Char"/>
    <w:link w:val="8"/>
    <w:autoRedefine/>
    <w:qFormat/>
    <w:uiPriority w:val="0"/>
    <w:rPr>
      <w:rFonts w:eastAsia="宋体"/>
      <w:kern w:val="2"/>
      <w:sz w:val="18"/>
      <w:szCs w:val="18"/>
      <w:lang w:val="en-US" w:eastAsia="zh-CN" w:bidi="ar-SA"/>
    </w:rPr>
  </w:style>
  <w:style w:type="character" w:customStyle="1" w:styleId="17">
    <w:name w:val="页眉 Char"/>
    <w:link w:val="9"/>
    <w:autoRedefine/>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autoRedefine/>
    <w:qFormat/>
    <w:uiPriority w:val="0"/>
    <w:rPr>
      <w:rFonts w:ascii="Tahoma" w:hAnsi="Tahoma"/>
      <w:sz w:val="24"/>
      <w:szCs w:val="20"/>
    </w:rPr>
  </w:style>
  <w:style w:type="paragraph" w:customStyle="1" w:styleId="19">
    <w:name w:val="Char1 Char Char Char"/>
    <w:basedOn w:val="1"/>
    <w:autoRedefine/>
    <w:qFormat/>
    <w:uiPriority w:val="0"/>
    <w:pPr>
      <w:widowControl/>
      <w:spacing w:after="160" w:line="240" w:lineRule="exact"/>
      <w:jc w:val="left"/>
    </w:pPr>
    <w:rPr>
      <w:szCs w:val="20"/>
    </w:rPr>
  </w:style>
  <w:style w:type="paragraph" w:customStyle="1" w:styleId="20">
    <w:name w:val="Char"/>
    <w:basedOn w:val="1"/>
    <w:autoRedefine/>
    <w:qFormat/>
    <w:uiPriority w:val="0"/>
    <w:rPr>
      <w:rFonts w:ascii="Tahoma" w:hAnsi="Tahoma"/>
      <w:sz w:val="24"/>
      <w:szCs w:val="20"/>
    </w:rPr>
  </w:style>
  <w:style w:type="paragraph" w:customStyle="1" w:styleId="21">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2157.23</c:v>
                </c:pt>
                <c:pt idx="1">
                  <c:v>0</c:v>
                </c:pt>
                <c:pt idx="2">
                  <c:v>135</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2157.23</c:v>
                </c:pt>
                <c:pt idx="1">
                  <c:v>0</c:v>
                </c:pt>
                <c:pt idx="2">
                  <c:v>135</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695.7</c:v>
                </c:pt>
                <c:pt idx="1">
                  <c:v>1222.59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ysClr val="windowText" lastClr="000000"/>
                </a:solidFill>
                <a:latin typeface="+mn-lt"/>
                <a:ea typeface="+mn-ea"/>
                <a:cs typeface="+mn-cs"/>
              </a:defRPr>
            </a:pPr>
            <a:r>
              <a:rPr lang="zh-CN" altLang="en-US">
                <a:solidFill>
                  <a:sysClr val="windowText" lastClr="000000"/>
                </a:solidFill>
              </a:rPr>
              <a:t>支出决算</a:t>
            </a:r>
            <a:endParaRPr lang="zh-CN" altLang="en-US">
              <a:solidFill>
                <a:sysClr val="windowText" lastClr="000000"/>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695.7</c:v>
                </c:pt>
                <c:pt idx="1">
                  <c:v>1222.59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Entry>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solidFill>
            <a:sysClr val="windowText" lastClr="000000"/>
          </a:solidFill>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3517</Words>
  <Characters>3951</Characters>
  <Lines>29</Lines>
  <Paragraphs>8</Paragraphs>
  <TotalTime>7</TotalTime>
  <ScaleCrop>false</ScaleCrop>
  <LinksUpToDate>false</LinksUpToDate>
  <CharactersWithSpaces>3969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张雨</cp:lastModifiedBy>
  <cp:lastPrinted>2020-08-07T11:39:00Z</cp:lastPrinted>
  <dcterms:modified xsi:type="dcterms:W3CDTF">2024-09-04T08:21:42Z</dcterms:modified>
  <dc:title>北京市财政局关于做好向市人大常委会报送2015年度市级部门决算（草案）</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435078ACFECC4A5A8A519EF4C3681114_13</vt:lpwstr>
  </property>
</Properties>
</file>